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9F9913" w14:textId="77777777" w:rsidR="00B9689F" w:rsidRDefault="00B9689F" w:rsidP="00B9689F">
      <w:pPr>
        <w:pStyle w:val="CRCoverPage"/>
        <w:tabs>
          <w:tab w:val="right" w:pos="9639"/>
        </w:tabs>
        <w:spacing w:after="0"/>
        <w:rPr>
          <w:b/>
          <w:i/>
          <w:noProof/>
          <w:sz w:val="28"/>
        </w:rPr>
      </w:pPr>
      <w:r>
        <w:rPr>
          <w:b/>
          <w:noProof/>
          <w:sz w:val="24"/>
        </w:rPr>
        <w:t>3GPP TSG-</w:t>
      </w:r>
      <w:r>
        <w:fldChar w:fldCharType="begin"/>
      </w:r>
      <w:r>
        <w:instrText xml:space="preserve"> DOCPROPERTY  TSG/WGRef  \* MERGEFORMAT </w:instrText>
      </w:r>
      <w:r>
        <w:fldChar w:fldCharType="separate"/>
      </w:r>
      <w:r>
        <w:rPr>
          <w:b/>
          <w:noProof/>
          <w:sz w:val="24"/>
        </w:rPr>
        <w:t>SA4</w:t>
      </w:r>
      <w:r>
        <w:rPr>
          <w:b/>
          <w:noProof/>
          <w:sz w:val="24"/>
        </w:rPr>
        <w:fldChar w:fldCharType="end"/>
      </w:r>
      <w:r>
        <w:rPr>
          <w:b/>
          <w:noProof/>
          <w:sz w:val="24"/>
        </w:rPr>
        <w:t xml:space="preserve"> Meeting #</w:t>
      </w:r>
      <w:r>
        <w:fldChar w:fldCharType="begin"/>
      </w:r>
      <w:r>
        <w:instrText xml:space="preserve"> DOCPROPERTY  MtgSeq  \* MERGEFORMAT </w:instrText>
      </w:r>
      <w:r>
        <w:fldChar w:fldCharType="separate"/>
      </w:r>
      <w:r w:rsidRPr="00EB09B7">
        <w:rPr>
          <w:b/>
          <w:noProof/>
          <w:sz w:val="24"/>
        </w:rPr>
        <w:t>134</w:t>
      </w:r>
      <w:r>
        <w:rPr>
          <w:b/>
          <w:noProof/>
          <w:sz w:val="24"/>
        </w:rPr>
        <w:fldChar w:fldCharType="end"/>
      </w:r>
      <w:r>
        <w:fldChar w:fldCharType="begin"/>
      </w:r>
      <w:r>
        <w:instrText xml:space="preserve"> DOCPROPERTY  MtgTitle  \* MERGEFORMAT </w:instrText>
      </w:r>
      <w:r>
        <w:fldChar w:fldCharType="separate"/>
      </w:r>
      <w:r>
        <w:fldChar w:fldCharType="end"/>
      </w:r>
      <w:r>
        <w:rPr>
          <w:b/>
          <w:i/>
          <w:noProof/>
          <w:sz w:val="28"/>
        </w:rPr>
        <w:tab/>
      </w:r>
      <w:r>
        <w:fldChar w:fldCharType="begin"/>
      </w:r>
      <w:r>
        <w:instrText xml:space="preserve"> DOCPROPERTY  Tdoc#  \* MERGEFORMAT </w:instrText>
      </w:r>
      <w:r>
        <w:fldChar w:fldCharType="separate"/>
      </w:r>
      <w:r w:rsidRPr="00E13F3D">
        <w:rPr>
          <w:b/>
          <w:i/>
          <w:noProof/>
          <w:sz w:val="28"/>
        </w:rPr>
        <w:t>S4-</w:t>
      </w:r>
      <w:r w:rsidRPr="00427928">
        <w:rPr>
          <w:b/>
          <w:i/>
          <w:noProof/>
          <w:sz w:val="28"/>
          <w:lang w:val="en-US"/>
        </w:rPr>
        <w:t>25</w:t>
      </w:r>
      <w:r>
        <w:rPr>
          <w:b/>
          <w:i/>
          <w:noProof/>
          <w:sz w:val="28"/>
          <w:lang w:val="en-US"/>
        </w:rPr>
        <w:t>2040</w:t>
      </w:r>
      <w:r>
        <w:rPr>
          <w:b/>
          <w:i/>
          <w:noProof/>
          <w:sz w:val="28"/>
          <w:lang w:val="en-US"/>
        </w:rPr>
        <w:fldChar w:fldCharType="end"/>
      </w:r>
    </w:p>
    <w:p w14:paraId="43C05EF8" w14:textId="77777777" w:rsidR="00B9689F" w:rsidRDefault="00B9689F" w:rsidP="00B9689F">
      <w:pPr>
        <w:pStyle w:val="CRCoverPage"/>
        <w:outlineLvl w:val="0"/>
        <w:rPr>
          <w:b/>
          <w:noProof/>
          <w:sz w:val="24"/>
        </w:rPr>
      </w:pPr>
      <w:r>
        <w:fldChar w:fldCharType="begin"/>
      </w:r>
      <w:r>
        <w:instrText xml:space="preserve"> DOCPROPERTY  Location  \* MERGEFORMAT </w:instrText>
      </w:r>
      <w:r>
        <w:fldChar w:fldCharType="separate"/>
      </w:r>
      <w:r w:rsidRPr="00BA51D9">
        <w:rPr>
          <w:b/>
          <w:noProof/>
          <w:sz w:val="24"/>
        </w:rPr>
        <w:t>Dallas</w:t>
      </w:r>
      <w:r>
        <w:rPr>
          <w:b/>
          <w:noProof/>
          <w:sz w:val="24"/>
        </w:rPr>
        <w:fldChar w:fldCharType="end"/>
      </w:r>
      <w:r>
        <w:rPr>
          <w:b/>
          <w:noProof/>
          <w:sz w:val="24"/>
        </w:rPr>
        <w:t xml:space="preserve">, </w:t>
      </w:r>
      <w:r>
        <w:fldChar w:fldCharType="begin"/>
      </w:r>
      <w:r>
        <w:instrText xml:space="preserve"> DOCPROPERTY  Country  \* MERGEFORMAT </w:instrText>
      </w:r>
      <w:r>
        <w:fldChar w:fldCharType="separate"/>
      </w:r>
      <w:r w:rsidRPr="00BA51D9">
        <w:rPr>
          <w:b/>
          <w:noProof/>
          <w:sz w:val="24"/>
        </w:rPr>
        <w:t>United States</w:t>
      </w:r>
      <w:r>
        <w:rPr>
          <w:b/>
          <w:noProof/>
          <w:sz w:val="24"/>
        </w:rPr>
        <w:fldChar w:fldCharType="end"/>
      </w:r>
      <w:r>
        <w:rPr>
          <w:b/>
          <w:noProof/>
          <w:sz w:val="24"/>
        </w:rPr>
        <w:t xml:space="preserve">, </w:t>
      </w:r>
      <w:r>
        <w:fldChar w:fldCharType="begin"/>
      </w:r>
      <w:r>
        <w:instrText xml:space="preserve"> DOCPROPERTY  StartDate  \* MERGEFORMAT </w:instrText>
      </w:r>
      <w:r>
        <w:fldChar w:fldCharType="separate"/>
      </w:r>
      <w:r w:rsidRPr="00BA51D9">
        <w:rPr>
          <w:b/>
          <w:noProof/>
          <w:sz w:val="24"/>
        </w:rPr>
        <w:t>17th Nov 2025</w:t>
      </w:r>
      <w:r>
        <w:rPr>
          <w:b/>
          <w:noProof/>
          <w:sz w:val="24"/>
        </w:rPr>
        <w:fldChar w:fldCharType="end"/>
      </w:r>
      <w:r>
        <w:rPr>
          <w:b/>
          <w:noProof/>
          <w:sz w:val="24"/>
        </w:rPr>
        <w:t xml:space="preserve"> - </w:t>
      </w:r>
      <w:r>
        <w:fldChar w:fldCharType="begin"/>
      </w:r>
      <w:r>
        <w:instrText xml:space="preserve"> DOCPROPERTY  EndDate  \* MERGEFORMAT </w:instrText>
      </w:r>
      <w:r>
        <w:fldChar w:fldCharType="separate"/>
      </w:r>
      <w:r w:rsidRPr="00BA51D9">
        <w:rPr>
          <w:b/>
          <w:noProof/>
          <w:sz w:val="24"/>
        </w:rPr>
        <w:t>21st Nov 2025</w:t>
      </w:r>
      <w:r>
        <w:rPr>
          <w:b/>
          <w:noProof/>
          <w:sz w:val="24"/>
        </w:rPr>
        <w:fldChar w:fldCharType="end"/>
      </w:r>
      <w:r>
        <w:rPr>
          <w:b/>
          <w:noProof/>
          <w:sz w:val="24"/>
        </w:rPr>
        <w:tab/>
      </w:r>
      <w:r>
        <w:rPr>
          <w:b/>
          <w:noProof/>
          <w:sz w:val="24"/>
        </w:rPr>
        <w:tab/>
      </w:r>
      <w:r>
        <w:rPr>
          <w:b/>
          <w:noProof/>
          <w:sz w:val="24"/>
        </w:rPr>
        <w:tab/>
        <w:t xml:space="preserve">      revision of </w:t>
      </w:r>
      <w:r>
        <w:fldChar w:fldCharType="begin"/>
      </w:r>
      <w:r>
        <w:instrText xml:space="preserve"> DOCPROPERTY  Tdoc#  \* MERGEFORMAT </w:instrText>
      </w:r>
      <w:r>
        <w:fldChar w:fldCharType="separate"/>
      </w:r>
      <w:r w:rsidRPr="00E13F3D">
        <w:rPr>
          <w:b/>
          <w:i/>
          <w:noProof/>
          <w:sz w:val="28"/>
        </w:rPr>
        <w:t>S4-</w:t>
      </w:r>
      <w:r w:rsidRPr="00427928">
        <w:rPr>
          <w:b/>
          <w:i/>
          <w:noProof/>
          <w:sz w:val="28"/>
          <w:lang w:val="en-US"/>
        </w:rPr>
        <w:t>2519</w:t>
      </w:r>
      <w:r>
        <w:rPr>
          <w:b/>
          <w:i/>
          <w:noProof/>
          <w:sz w:val="28"/>
          <w:lang w:val="en-US"/>
        </w:rPr>
        <w:t>39</w:t>
      </w:r>
      <w:r>
        <w:rPr>
          <w:b/>
          <w:i/>
          <w:noProof/>
          <w:sz w:val="28"/>
          <w:lang w:val="en-US"/>
        </w:rPr>
        <w:fldChar w:fldCharType="end"/>
      </w:r>
    </w:p>
    <w:tbl>
      <w:tblPr>
        <w:tblW w:w="9641" w:type="dxa"/>
        <w:tblInd w:w="42" w:type="dxa"/>
        <w:tblLayout w:type="fixed"/>
        <w:tblCellMar>
          <w:left w:w="42" w:type="dxa"/>
          <w:right w:w="42" w:type="dxa"/>
        </w:tblCellMar>
        <w:tblLook w:val="0000" w:firstRow="0" w:lastRow="0" w:firstColumn="0" w:lastColumn="0" w:noHBand="0" w:noVBand="0"/>
      </w:tblPr>
      <w:tblGrid>
        <w:gridCol w:w="142"/>
        <w:gridCol w:w="1559"/>
        <w:gridCol w:w="709"/>
        <w:gridCol w:w="1276"/>
        <w:gridCol w:w="709"/>
        <w:gridCol w:w="992"/>
        <w:gridCol w:w="2410"/>
        <w:gridCol w:w="1701"/>
        <w:gridCol w:w="143"/>
      </w:tblGrid>
      <w:tr w:rsidR="00B9689F" w14:paraId="42CA6129" w14:textId="77777777" w:rsidTr="00101079">
        <w:tc>
          <w:tcPr>
            <w:tcW w:w="9641" w:type="dxa"/>
            <w:gridSpan w:val="9"/>
            <w:tcBorders>
              <w:top w:val="single" w:sz="4" w:space="0" w:color="auto"/>
              <w:left w:val="single" w:sz="4" w:space="0" w:color="auto"/>
              <w:right w:val="single" w:sz="4" w:space="0" w:color="auto"/>
            </w:tcBorders>
          </w:tcPr>
          <w:p w14:paraId="46082D9B" w14:textId="77777777" w:rsidR="00B9689F" w:rsidRDefault="00B9689F" w:rsidP="00101079">
            <w:pPr>
              <w:pStyle w:val="CRCoverPage"/>
              <w:spacing w:after="0"/>
              <w:jc w:val="right"/>
              <w:rPr>
                <w:i/>
                <w:noProof/>
              </w:rPr>
            </w:pPr>
            <w:r>
              <w:rPr>
                <w:i/>
                <w:noProof/>
                <w:sz w:val="14"/>
              </w:rPr>
              <w:t>CR-Form-v12.3</w:t>
            </w:r>
          </w:p>
        </w:tc>
      </w:tr>
      <w:tr w:rsidR="00B9689F" w14:paraId="7AB11F33" w14:textId="77777777" w:rsidTr="00101079">
        <w:tc>
          <w:tcPr>
            <w:tcW w:w="9641" w:type="dxa"/>
            <w:gridSpan w:val="9"/>
            <w:tcBorders>
              <w:left w:val="single" w:sz="4" w:space="0" w:color="auto"/>
              <w:right w:val="single" w:sz="4" w:space="0" w:color="auto"/>
            </w:tcBorders>
          </w:tcPr>
          <w:p w14:paraId="68FE312B" w14:textId="77777777" w:rsidR="00B9689F" w:rsidRDefault="00B9689F" w:rsidP="00101079">
            <w:pPr>
              <w:pStyle w:val="CRCoverPage"/>
              <w:spacing w:after="0"/>
              <w:jc w:val="center"/>
              <w:rPr>
                <w:noProof/>
              </w:rPr>
            </w:pPr>
            <w:r>
              <w:rPr>
                <w:b/>
                <w:noProof/>
                <w:sz w:val="32"/>
              </w:rPr>
              <w:t>CHANGE REQUEST</w:t>
            </w:r>
          </w:p>
        </w:tc>
      </w:tr>
      <w:tr w:rsidR="00B9689F" w14:paraId="3CBB19AF" w14:textId="77777777" w:rsidTr="00101079">
        <w:tc>
          <w:tcPr>
            <w:tcW w:w="9641" w:type="dxa"/>
            <w:gridSpan w:val="9"/>
            <w:tcBorders>
              <w:left w:val="single" w:sz="4" w:space="0" w:color="auto"/>
              <w:right w:val="single" w:sz="4" w:space="0" w:color="auto"/>
            </w:tcBorders>
          </w:tcPr>
          <w:p w14:paraId="7806ECE6" w14:textId="77777777" w:rsidR="00B9689F" w:rsidRDefault="00B9689F" w:rsidP="00101079">
            <w:pPr>
              <w:pStyle w:val="CRCoverPage"/>
              <w:spacing w:after="0"/>
              <w:rPr>
                <w:noProof/>
                <w:sz w:val="8"/>
                <w:szCs w:val="8"/>
              </w:rPr>
            </w:pPr>
          </w:p>
        </w:tc>
      </w:tr>
      <w:tr w:rsidR="00B9689F" w14:paraId="684FF9CF" w14:textId="77777777" w:rsidTr="00101079">
        <w:tc>
          <w:tcPr>
            <w:tcW w:w="142" w:type="dxa"/>
            <w:tcBorders>
              <w:left w:val="single" w:sz="4" w:space="0" w:color="auto"/>
            </w:tcBorders>
          </w:tcPr>
          <w:p w14:paraId="70D5183A" w14:textId="77777777" w:rsidR="00B9689F" w:rsidRDefault="00B9689F" w:rsidP="00101079">
            <w:pPr>
              <w:pStyle w:val="CRCoverPage"/>
              <w:spacing w:after="0"/>
              <w:jc w:val="right"/>
              <w:rPr>
                <w:noProof/>
              </w:rPr>
            </w:pPr>
          </w:p>
        </w:tc>
        <w:tc>
          <w:tcPr>
            <w:tcW w:w="1559" w:type="dxa"/>
            <w:shd w:val="pct30" w:color="FFFF00" w:fill="auto"/>
          </w:tcPr>
          <w:p w14:paraId="3A0F581D" w14:textId="77777777" w:rsidR="00B9689F" w:rsidRPr="00410371" w:rsidRDefault="00B9689F" w:rsidP="00101079">
            <w:pPr>
              <w:pStyle w:val="CRCoverPage"/>
              <w:spacing w:after="0"/>
              <w:jc w:val="right"/>
              <w:rPr>
                <w:b/>
                <w:noProof/>
                <w:sz w:val="28"/>
              </w:rPr>
            </w:pPr>
            <w:r>
              <w:fldChar w:fldCharType="begin"/>
            </w:r>
            <w:r>
              <w:instrText xml:space="preserve"> DOCPROPERTY  Spec#  \* MERGEFORMAT </w:instrText>
            </w:r>
            <w:r>
              <w:fldChar w:fldCharType="separate"/>
            </w:r>
            <w:r w:rsidRPr="00410371">
              <w:rPr>
                <w:b/>
                <w:noProof/>
                <w:sz w:val="28"/>
              </w:rPr>
              <w:t>26.25</w:t>
            </w:r>
            <w:r>
              <w:rPr>
                <w:b/>
                <w:noProof/>
                <w:sz w:val="28"/>
              </w:rPr>
              <w:t>2</w:t>
            </w:r>
            <w:r>
              <w:rPr>
                <w:b/>
                <w:noProof/>
                <w:sz w:val="28"/>
              </w:rPr>
              <w:fldChar w:fldCharType="end"/>
            </w:r>
          </w:p>
        </w:tc>
        <w:tc>
          <w:tcPr>
            <w:tcW w:w="709" w:type="dxa"/>
          </w:tcPr>
          <w:p w14:paraId="79B431DD" w14:textId="77777777" w:rsidR="00B9689F" w:rsidRDefault="00B9689F" w:rsidP="00101079">
            <w:pPr>
              <w:pStyle w:val="CRCoverPage"/>
              <w:spacing w:after="0"/>
              <w:jc w:val="center"/>
              <w:rPr>
                <w:noProof/>
              </w:rPr>
            </w:pPr>
            <w:r>
              <w:rPr>
                <w:b/>
                <w:noProof/>
                <w:sz w:val="28"/>
              </w:rPr>
              <w:t>CR</w:t>
            </w:r>
          </w:p>
        </w:tc>
        <w:tc>
          <w:tcPr>
            <w:tcW w:w="1276" w:type="dxa"/>
            <w:shd w:val="pct30" w:color="FFFF00" w:fill="auto"/>
          </w:tcPr>
          <w:p w14:paraId="10E9E99E" w14:textId="77777777" w:rsidR="00B9689F" w:rsidRPr="00410371" w:rsidRDefault="00B9689F" w:rsidP="00101079">
            <w:pPr>
              <w:pStyle w:val="CRCoverPage"/>
              <w:spacing w:after="0"/>
              <w:rPr>
                <w:noProof/>
              </w:rPr>
            </w:pPr>
            <w:r>
              <w:fldChar w:fldCharType="begin"/>
            </w:r>
            <w:r>
              <w:instrText xml:space="preserve"> DOCPROPERTY  Cr#  \* MERGEFORMAT </w:instrText>
            </w:r>
            <w:r>
              <w:fldChar w:fldCharType="separate"/>
            </w:r>
            <w:r w:rsidRPr="006C2816">
              <w:rPr>
                <w:b/>
                <w:noProof/>
                <w:sz w:val="28"/>
              </w:rPr>
              <w:t>0004</w:t>
            </w:r>
            <w:r>
              <w:rPr>
                <w:b/>
                <w:noProof/>
                <w:sz w:val="28"/>
              </w:rPr>
              <w:fldChar w:fldCharType="end"/>
            </w:r>
          </w:p>
        </w:tc>
        <w:tc>
          <w:tcPr>
            <w:tcW w:w="709" w:type="dxa"/>
          </w:tcPr>
          <w:p w14:paraId="78B40F76" w14:textId="77777777" w:rsidR="00B9689F" w:rsidRDefault="00B9689F" w:rsidP="00101079">
            <w:pPr>
              <w:pStyle w:val="CRCoverPage"/>
              <w:tabs>
                <w:tab w:val="right" w:pos="625"/>
              </w:tabs>
              <w:spacing w:after="0"/>
              <w:jc w:val="center"/>
              <w:rPr>
                <w:noProof/>
              </w:rPr>
            </w:pPr>
            <w:r>
              <w:rPr>
                <w:b/>
                <w:bCs/>
                <w:noProof/>
                <w:sz w:val="28"/>
              </w:rPr>
              <w:t>rev</w:t>
            </w:r>
          </w:p>
        </w:tc>
        <w:tc>
          <w:tcPr>
            <w:tcW w:w="992" w:type="dxa"/>
            <w:shd w:val="pct30" w:color="FFFF00" w:fill="auto"/>
          </w:tcPr>
          <w:p w14:paraId="2EC2237F" w14:textId="77777777" w:rsidR="00B9689F" w:rsidRPr="00410371" w:rsidRDefault="00B9689F" w:rsidP="00101079">
            <w:pPr>
              <w:pStyle w:val="CRCoverPage"/>
              <w:spacing w:after="0"/>
              <w:jc w:val="center"/>
              <w:rPr>
                <w:b/>
                <w:noProof/>
              </w:rPr>
            </w:pPr>
            <w:r>
              <w:rPr>
                <w:b/>
                <w:noProof/>
                <w:sz w:val="28"/>
              </w:rPr>
              <w:t>2</w:t>
            </w:r>
          </w:p>
        </w:tc>
        <w:tc>
          <w:tcPr>
            <w:tcW w:w="2410" w:type="dxa"/>
          </w:tcPr>
          <w:p w14:paraId="68D87BE7" w14:textId="77777777" w:rsidR="00B9689F" w:rsidRDefault="00B9689F" w:rsidP="00101079">
            <w:pPr>
              <w:pStyle w:val="CRCoverPage"/>
              <w:tabs>
                <w:tab w:val="right" w:pos="1825"/>
              </w:tabs>
              <w:spacing w:after="0"/>
              <w:jc w:val="center"/>
              <w:rPr>
                <w:noProof/>
              </w:rPr>
            </w:pPr>
            <w:r w:rsidRPr="006B46FB">
              <w:rPr>
                <w:b/>
                <w:noProof/>
                <w:sz w:val="28"/>
                <w:szCs w:val="28"/>
              </w:rPr>
              <w:t>Current version:</w:t>
            </w:r>
          </w:p>
        </w:tc>
        <w:tc>
          <w:tcPr>
            <w:tcW w:w="1701" w:type="dxa"/>
            <w:shd w:val="pct30" w:color="FFFF00" w:fill="auto"/>
          </w:tcPr>
          <w:p w14:paraId="541632AB" w14:textId="77777777" w:rsidR="00B9689F" w:rsidRPr="00410371" w:rsidRDefault="00B9689F" w:rsidP="00101079">
            <w:pPr>
              <w:pStyle w:val="CRCoverPage"/>
              <w:spacing w:after="0"/>
              <w:jc w:val="center"/>
              <w:rPr>
                <w:noProof/>
                <w:sz w:val="28"/>
              </w:rPr>
            </w:pPr>
            <w:r>
              <w:fldChar w:fldCharType="begin"/>
            </w:r>
            <w:r>
              <w:instrText xml:space="preserve"> DOCPROPERTY  Version  \* MERGEFORMAT </w:instrText>
            </w:r>
            <w:r>
              <w:fldChar w:fldCharType="separate"/>
            </w:r>
            <w:r>
              <w:rPr>
                <w:b/>
                <w:noProof/>
                <w:sz w:val="28"/>
              </w:rPr>
              <w:t>19.0</w:t>
            </w:r>
            <w:r w:rsidRPr="00410371">
              <w:rPr>
                <w:b/>
                <w:noProof/>
                <w:sz w:val="28"/>
              </w:rPr>
              <w:t>.0</w:t>
            </w:r>
            <w:r>
              <w:rPr>
                <w:b/>
                <w:noProof/>
                <w:sz w:val="28"/>
              </w:rPr>
              <w:fldChar w:fldCharType="end"/>
            </w:r>
          </w:p>
        </w:tc>
        <w:tc>
          <w:tcPr>
            <w:tcW w:w="143" w:type="dxa"/>
            <w:tcBorders>
              <w:right w:val="single" w:sz="4" w:space="0" w:color="auto"/>
            </w:tcBorders>
          </w:tcPr>
          <w:p w14:paraId="72A2BD95" w14:textId="77777777" w:rsidR="00B9689F" w:rsidRDefault="00B9689F" w:rsidP="00101079">
            <w:pPr>
              <w:pStyle w:val="CRCoverPage"/>
              <w:spacing w:after="0"/>
              <w:rPr>
                <w:noProof/>
              </w:rPr>
            </w:pPr>
          </w:p>
        </w:tc>
      </w:tr>
      <w:tr w:rsidR="00B9689F" w14:paraId="3727C4C0" w14:textId="77777777" w:rsidTr="00101079">
        <w:tc>
          <w:tcPr>
            <w:tcW w:w="9641" w:type="dxa"/>
            <w:gridSpan w:val="9"/>
            <w:tcBorders>
              <w:left w:val="single" w:sz="4" w:space="0" w:color="auto"/>
              <w:right w:val="single" w:sz="4" w:space="0" w:color="auto"/>
            </w:tcBorders>
          </w:tcPr>
          <w:p w14:paraId="5F2F5DA1" w14:textId="77777777" w:rsidR="00B9689F" w:rsidRDefault="00B9689F" w:rsidP="00101079">
            <w:pPr>
              <w:pStyle w:val="CRCoverPage"/>
              <w:spacing w:after="0"/>
              <w:rPr>
                <w:noProof/>
              </w:rPr>
            </w:pPr>
          </w:p>
        </w:tc>
      </w:tr>
      <w:tr w:rsidR="00B9689F" w:rsidRPr="007D031B" w14:paraId="0E27C9C1" w14:textId="77777777" w:rsidTr="00101079">
        <w:tc>
          <w:tcPr>
            <w:tcW w:w="9641" w:type="dxa"/>
            <w:gridSpan w:val="9"/>
            <w:tcBorders>
              <w:top w:val="single" w:sz="4" w:space="0" w:color="auto"/>
            </w:tcBorders>
          </w:tcPr>
          <w:p w14:paraId="0BB3DCBC" w14:textId="77777777" w:rsidR="00B9689F" w:rsidRPr="00F25D98" w:rsidRDefault="00B9689F" w:rsidP="00101079">
            <w:pPr>
              <w:pStyle w:val="CRCoverPage"/>
              <w:spacing w:after="0"/>
              <w:jc w:val="center"/>
              <w:rPr>
                <w:rFonts w:cs="Arial"/>
                <w:i/>
                <w:noProof/>
              </w:rPr>
            </w:pPr>
            <w:r w:rsidRPr="00F25D98">
              <w:rPr>
                <w:rFonts w:cs="Arial"/>
                <w:i/>
                <w:noProof/>
              </w:rPr>
              <w:t xml:space="preserve">For </w:t>
            </w:r>
            <w:hyperlink r:id="rId8" w:anchor="_blank" w:history="1">
              <w:r w:rsidRPr="00F25D98">
                <w:rPr>
                  <w:rStyle w:val="Hyperlink"/>
                  <w:rFonts w:cs="Arial"/>
                  <w:b/>
                  <w:i/>
                  <w:noProof/>
                  <w:color w:val="FF0000"/>
                </w:rPr>
                <w:t>HE</w:t>
              </w:r>
              <w:bookmarkStart w:id="0" w:name="_Hlt497126619"/>
              <w:r w:rsidRPr="00F25D98">
                <w:rPr>
                  <w:rStyle w:val="Hyperlink"/>
                  <w:rFonts w:cs="Arial"/>
                  <w:b/>
                  <w:i/>
                  <w:noProof/>
                  <w:color w:val="FF0000"/>
                </w:rPr>
                <w:t>L</w:t>
              </w:r>
              <w:bookmarkEnd w:id="0"/>
              <w:r w:rsidRPr="00F25D98">
                <w:rPr>
                  <w:rStyle w:val="Hyperlink"/>
                  <w:rFonts w:cs="Arial"/>
                  <w:b/>
                  <w:i/>
                  <w:noProof/>
                  <w:color w:val="FF0000"/>
                </w:rPr>
                <w:t>P</w:t>
              </w:r>
            </w:hyperlink>
            <w:r w:rsidRPr="00F25D98">
              <w:rPr>
                <w:rFonts w:cs="Arial"/>
                <w:b/>
                <w:i/>
                <w:noProof/>
                <w:color w:val="FF0000"/>
              </w:rPr>
              <w:t xml:space="preserve"> </w:t>
            </w:r>
            <w:r w:rsidRPr="00F25D98">
              <w:rPr>
                <w:rFonts w:cs="Arial"/>
                <w:i/>
                <w:noProof/>
              </w:rPr>
              <w:t>on using this form</w:t>
            </w:r>
            <w:r>
              <w:rPr>
                <w:rFonts w:cs="Arial"/>
                <w:i/>
                <w:noProof/>
              </w:rPr>
              <w:t>: c</w:t>
            </w:r>
            <w:r w:rsidRPr="00F25D98">
              <w:rPr>
                <w:rFonts w:cs="Arial"/>
                <w:i/>
                <w:noProof/>
              </w:rPr>
              <w:t xml:space="preserve">omprehensive instructions can be found at </w:t>
            </w:r>
            <w:r>
              <w:rPr>
                <w:rFonts w:cs="Arial"/>
                <w:i/>
                <w:noProof/>
              </w:rPr>
              <w:br/>
            </w:r>
            <w:hyperlink r:id="rId9" w:history="1">
              <w:r>
                <w:rPr>
                  <w:rStyle w:val="Hyperlink"/>
                  <w:rFonts w:cs="Arial"/>
                  <w:i/>
                  <w:noProof/>
                </w:rPr>
                <w:t>http://www.3gpp.org/Change-Requests</w:t>
              </w:r>
            </w:hyperlink>
            <w:r w:rsidRPr="00F25D98">
              <w:rPr>
                <w:rFonts w:cs="Arial"/>
                <w:i/>
                <w:noProof/>
              </w:rPr>
              <w:t>.</w:t>
            </w:r>
          </w:p>
        </w:tc>
      </w:tr>
      <w:tr w:rsidR="00B9689F" w:rsidRPr="007D031B" w14:paraId="19D18E4A" w14:textId="77777777" w:rsidTr="00101079">
        <w:tc>
          <w:tcPr>
            <w:tcW w:w="9641" w:type="dxa"/>
            <w:gridSpan w:val="9"/>
          </w:tcPr>
          <w:p w14:paraId="2773A018" w14:textId="77777777" w:rsidR="00B9689F" w:rsidRDefault="00B9689F" w:rsidP="00101079">
            <w:pPr>
              <w:pStyle w:val="CRCoverPage"/>
              <w:spacing w:after="0"/>
              <w:rPr>
                <w:noProof/>
                <w:sz w:val="8"/>
                <w:szCs w:val="8"/>
              </w:rPr>
            </w:pPr>
          </w:p>
        </w:tc>
      </w:tr>
    </w:tbl>
    <w:p w14:paraId="174C70FF" w14:textId="77777777" w:rsidR="00B9689F" w:rsidRPr="007D031B" w:rsidRDefault="00B9689F" w:rsidP="00B9689F"/>
    <w:tbl>
      <w:tblPr>
        <w:tblW w:w="9639" w:type="dxa"/>
        <w:tblInd w:w="42" w:type="dxa"/>
        <w:tblLayout w:type="fixed"/>
        <w:tblCellMar>
          <w:left w:w="42" w:type="dxa"/>
          <w:right w:w="42" w:type="dxa"/>
        </w:tblCellMar>
        <w:tblLook w:val="0000" w:firstRow="0" w:lastRow="0" w:firstColumn="0" w:lastColumn="0" w:noHBand="0" w:noVBand="0"/>
      </w:tblPr>
      <w:tblGrid>
        <w:gridCol w:w="2835"/>
        <w:gridCol w:w="1418"/>
        <w:gridCol w:w="283"/>
        <w:gridCol w:w="709"/>
        <w:gridCol w:w="284"/>
        <w:gridCol w:w="2126"/>
        <w:gridCol w:w="283"/>
        <w:gridCol w:w="1418"/>
        <w:gridCol w:w="283"/>
      </w:tblGrid>
      <w:tr w:rsidR="00B9689F" w14:paraId="639553EF" w14:textId="77777777" w:rsidTr="00101079">
        <w:tc>
          <w:tcPr>
            <w:tcW w:w="2835" w:type="dxa"/>
          </w:tcPr>
          <w:p w14:paraId="6A979E62" w14:textId="77777777" w:rsidR="00B9689F" w:rsidRDefault="00B9689F" w:rsidP="00101079">
            <w:pPr>
              <w:pStyle w:val="CRCoverPage"/>
              <w:tabs>
                <w:tab w:val="right" w:pos="2751"/>
              </w:tabs>
              <w:spacing w:after="0"/>
              <w:rPr>
                <w:b/>
                <w:i/>
                <w:noProof/>
              </w:rPr>
            </w:pPr>
            <w:r>
              <w:rPr>
                <w:b/>
                <w:i/>
                <w:noProof/>
              </w:rPr>
              <w:t>Proposed change affects:</w:t>
            </w:r>
          </w:p>
        </w:tc>
        <w:tc>
          <w:tcPr>
            <w:tcW w:w="1418" w:type="dxa"/>
          </w:tcPr>
          <w:p w14:paraId="55A3F4D6" w14:textId="77777777" w:rsidR="00B9689F" w:rsidRDefault="00B9689F" w:rsidP="00101079">
            <w:pPr>
              <w:pStyle w:val="CRCoverPage"/>
              <w:spacing w:after="0"/>
              <w:jc w:val="right"/>
              <w:rPr>
                <w:noProof/>
              </w:rPr>
            </w:pPr>
            <w:r>
              <w:rPr>
                <w:noProof/>
              </w:rPr>
              <w:t>UICC apps</w:t>
            </w:r>
          </w:p>
        </w:tc>
        <w:tc>
          <w:tcPr>
            <w:tcW w:w="283" w:type="dxa"/>
            <w:tcBorders>
              <w:top w:val="single" w:sz="6" w:space="0" w:color="000000"/>
              <w:left w:val="single" w:sz="6" w:space="0" w:color="000000"/>
              <w:bottom w:val="single" w:sz="6" w:space="0" w:color="000000"/>
              <w:right w:val="single" w:sz="6" w:space="0" w:color="000000"/>
            </w:tcBorders>
            <w:shd w:val="pct25" w:color="FFFF00" w:fill="auto"/>
          </w:tcPr>
          <w:p w14:paraId="0DF48A6A" w14:textId="77777777" w:rsidR="00B9689F" w:rsidRDefault="00B9689F" w:rsidP="00101079">
            <w:pPr>
              <w:pStyle w:val="CRCoverPage"/>
              <w:spacing w:after="0"/>
              <w:jc w:val="center"/>
              <w:rPr>
                <w:b/>
                <w:caps/>
                <w:noProof/>
              </w:rPr>
            </w:pPr>
          </w:p>
        </w:tc>
        <w:tc>
          <w:tcPr>
            <w:tcW w:w="709" w:type="dxa"/>
            <w:tcBorders>
              <w:left w:val="single" w:sz="4" w:space="0" w:color="auto"/>
            </w:tcBorders>
          </w:tcPr>
          <w:p w14:paraId="796EC1B9" w14:textId="77777777" w:rsidR="00B9689F" w:rsidRDefault="00B9689F" w:rsidP="00101079">
            <w:pPr>
              <w:pStyle w:val="CRCoverPage"/>
              <w:spacing w:after="0"/>
              <w:jc w:val="right"/>
              <w:rPr>
                <w:noProof/>
                <w:u w:val="single"/>
              </w:rPr>
            </w:pPr>
            <w:r>
              <w:rPr>
                <w:noProof/>
              </w:rPr>
              <w:t>ME</w:t>
            </w:r>
          </w:p>
        </w:tc>
        <w:tc>
          <w:tcPr>
            <w:tcW w:w="284" w:type="dxa"/>
            <w:tcBorders>
              <w:top w:val="single" w:sz="6" w:space="0" w:color="auto"/>
              <w:left w:val="single" w:sz="6" w:space="0" w:color="auto"/>
              <w:bottom w:val="single" w:sz="6" w:space="0" w:color="auto"/>
              <w:right w:val="single" w:sz="6" w:space="0" w:color="auto"/>
            </w:tcBorders>
            <w:shd w:val="pct25" w:color="FFFF00" w:fill="auto"/>
          </w:tcPr>
          <w:p w14:paraId="290ABF68" w14:textId="77777777" w:rsidR="00B9689F" w:rsidRDefault="00B9689F" w:rsidP="00101079">
            <w:pPr>
              <w:pStyle w:val="CRCoverPage"/>
              <w:spacing w:after="0"/>
              <w:jc w:val="center"/>
              <w:rPr>
                <w:b/>
                <w:caps/>
                <w:noProof/>
              </w:rPr>
            </w:pPr>
            <w:r>
              <w:rPr>
                <w:b/>
                <w:caps/>
                <w:noProof/>
              </w:rPr>
              <w:t>X</w:t>
            </w:r>
          </w:p>
        </w:tc>
        <w:tc>
          <w:tcPr>
            <w:tcW w:w="2126" w:type="dxa"/>
          </w:tcPr>
          <w:p w14:paraId="1C5DD386" w14:textId="77777777" w:rsidR="00B9689F" w:rsidRDefault="00B9689F" w:rsidP="00101079">
            <w:pPr>
              <w:pStyle w:val="CRCoverPage"/>
              <w:spacing w:after="0"/>
              <w:jc w:val="right"/>
              <w:rPr>
                <w:noProof/>
                <w:u w:val="single"/>
              </w:rPr>
            </w:pPr>
            <w:r>
              <w:rPr>
                <w:noProof/>
              </w:rPr>
              <w:t>Radio Access Network</w:t>
            </w:r>
          </w:p>
        </w:tc>
        <w:tc>
          <w:tcPr>
            <w:tcW w:w="283" w:type="dxa"/>
            <w:tcBorders>
              <w:top w:val="single" w:sz="4" w:space="0" w:color="auto"/>
              <w:left w:val="single" w:sz="4" w:space="0" w:color="auto"/>
              <w:bottom w:val="single" w:sz="4" w:space="0" w:color="auto"/>
              <w:right w:val="single" w:sz="4" w:space="0" w:color="auto"/>
            </w:tcBorders>
            <w:shd w:val="pct25" w:color="FFFF00" w:fill="auto"/>
          </w:tcPr>
          <w:p w14:paraId="56886DE1" w14:textId="77777777" w:rsidR="00B9689F" w:rsidRDefault="00B9689F" w:rsidP="00101079">
            <w:pPr>
              <w:pStyle w:val="CRCoverPage"/>
              <w:spacing w:after="0"/>
              <w:jc w:val="center"/>
              <w:rPr>
                <w:b/>
                <w:caps/>
                <w:noProof/>
              </w:rPr>
            </w:pPr>
          </w:p>
        </w:tc>
        <w:tc>
          <w:tcPr>
            <w:tcW w:w="1418" w:type="dxa"/>
            <w:tcBorders>
              <w:left w:val="nil"/>
            </w:tcBorders>
          </w:tcPr>
          <w:p w14:paraId="4AEC4567" w14:textId="77777777" w:rsidR="00B9689F" w:rsidRDefault="00B9689F" w:rsidP="00101079">
            <w:pPr>
              <w:pStyle w:val="CRCoverPage"/>
              <w:spacing w:after="0"/>
              <w:jc w:val="right"/>
              <w:rPr>
                <w:noProof/>
              </w:rPr>
            </w:pPr>
            <w:r>
              <w:rPr>
                <w:noProof/>
              </w:rPr>
              <w:t>Core Network</w:t>
            </w:r>
          </w:p>
        </w:tc>
        <w:tc>
          <w:tcPr>
            <w:tcW w:w="283" w:type="dxa"/>
            <w:tcBorders>
              <w:top w:val="single" w:sz="6" w:space="0" w:color="auto"/>
              <w:left w:val="single" w:sz="6" w:space="0" w:color="auto"/>
              <w:bottom w:val="single" w:sz="6" w:space="0" w:color="auto"/>
              <w:right w:val="single" w:sz="6" w:space="0" w:color="auto"/>
            </w:tcBorders>
            <w:shd w:val="pct25" w:color="FFFF00" w:fill="auto"/>
          </w:tcPr>
          <w:p w14:paraId="652F5323" w14:textId="77777777" w:rsidR="00B9689F" w:rsidRDefault="00B9689F" w:rsidP="00101079">
            <w:pPr>
              <w:pStyle w:val="CRCoverPage"/>
              <w:spacing w:after="0"/>
              <w:jc w:val="center"/>
              <w:rPr>
                <w:b/>
                <w:bCs/>
                <w:caps/>
                <w:noProof/>
              </w:rPr>
            </w:pPr>
            <w:r>
              <w:rPr>
                <w:b/>
                <w:bCs/>
                <w:caps/>
                <w:noProof/>
              </w:rPr>
              <w:t>X</w:t>
            </w:r>
          </w:p>
        </w:tc>
      </w:tr>
    </w:tbl>
    <w:p w14:paraId="72C1D914" w14:textId="77777777" w:rsidR="00B9689F" w:rsidRPr="00A47A63" w:rsidRDefault="00B9689F" w:rsidP="00B9689F"/>
    <w:tbl>
      <w:tblPr>
        <w:tblW w:w="9640" w:type="dxa"/>
        <w:tblInd w:w="42" w:type="dxa"/>
        <w:tblLayout w:type="fixed"/>
        <w:tblCellMar>
          <w:left w:w="42" w:type="dxa"/>
          <w:right w:w="42" w:type="dxa"/>
        </w:tblCellMar>
        <w:tblLook w:val="0000" w:firstRow="0" w:lastRow="0" w:firstColumn="0" w:lastColumn="0" w:noHBand="0" w:noVBand="0"/>
      </w:tblPr>
      <w:tblGrid>
        <w:gridCol w:w="1843"/>
        <w:gridCol w:w="851"/>
        <w:gridCol w:w="284"/>
        <w:gridCol w:w="284"/>
        <w:gridCol w:w="567"/>
        <w:gridCol w:w="1700"/>
        <w:gridCol w:w="567"/>
        <w:gridCol w:w="143"/>
        <w:gridCol w:w="281"/>
        <w:gridCol w:w="993"/>
        <w:gridCol w:w="2127"/>
      </w:tblGrid>
      <w:tr w:rsidR="00B9689F" w14:paraId="6CDDA099" w14:textId="77777777" w:rsidTr="00101079">
        <w:tc>
          <w:tcPr>
            <w:tcW w:w="9640" w:type="dxa"/>
            <w:gridSpan w:val="11"/>
          </w:tcPr>
          <w:p w14:paraId="11B1CBA1" w14:textId="77777777" w:rsidR="00B9689F" w:rsidRDefault="00B9689F" w:rsidP="00101079">
            <w:pPr>
              <w:pStyle w:val="CRCoverPage"/>
              <w:spacing w:after="0"/>
              <w:rPr>
                <w:noProof/>
                <w:sz w:val="8"/>
                <w:szCs w:val="8"/>
              </w:rPr>
            </w:pPr>
          </w:p>
        </w:tc>
      </w:tr>
      <w:tr w:rsidR="00B9689F" w:rsidRPr="007D031B" w14:paraId="1F281755" w14:textId="77777777" w:rsidTr="00101079">
        <w:tc>
          <w:tcPr>
            <w:tcW w:w="1843" w:type="dxa"/>
            <w:tcBorders>
              <w:top w:val="single" w:sz="4" w:space="0" w:color="auto"/>
              <w:left w:val="single" w:sz="4" w:space="0" w:color="auto"/>
            </w:tcBorders>
          </w:tcPr>
          <w:p w14:paraId="0D6707DE" w14:textId="77777777" w:rsidR="00B9689F" w:rsidRDefault="00B9689F" w:rsidP="00101079">
            <w:pPr>
              <w:pStyle w:val="CRCoverPage"/>
              <w:tabs>
                <w:tab w:val="right" w:pos="1759"/>
              </w:tabs>
              <w:spacing w:after="0"/>
              <w:rPr>
                <w:b/>
                <w:i/>
                <w:noProof/>
              </w:rPr>
            </w:pPr>
            <w:r>
              <w:rPr>
                <w:b/>
                <w:i/>
                <w:noProof/>
              </w:rPr>
              <w:t>Title:</w:t>
            </w:r>
            <w:r>
              <w:rPr>
                <w:b/>
                <w:i/>
                <w:noProof/>
              </w:rPr>
              <w:tab/>
            </w:r>
          </w:p>
        </w:tc>
        <w:tc>
          <w:tcPr>
            <w:tcW w:w="7797" w:type="dxa"/>
            <w:gridSpan w:val="10"/>
            <w:tcBorders>
              <w:top w:val="single" w:sz="4" w:space="0" w:color="auto"/>
              <w:right w:val="single" w:sz="4" w:space="0" w:color="auto"/>
            </w:tcBorders>
            <w:shd w:val="pct30" w:color="FFFF00" w:fill="auto"/>
          </w:tcPr>
          <w:p w14:paraId="44A593E8" w14:textId="77777777" w:rsidR="00B9689F" w:rsidRDefault="00B9689F" w:rsidP="00101079">
            <w:pPr>
              <w:pStyle w:val="CRCoverPage"/>
              <w:spacing w:after="0"/>
              <w:ind w:left="100"/>
              <w:rPr>
                <w:noProof/>
              </w:rPr>
            </w:pPr>
            <w:r>
              <w:fldChar w:fldCharType="begin"/>
            </w:r>
            <w:r>
              <w:instrText xml:space="preserve"> DOCPROPERTY  CrTitle  \* MERGEFORMAT </w:instrText>
            </w:r>
            <w:r>
              <w:fldChar w:fldCharType="separate"/>
            </w:r>
            <w:r>
              <w:t xml:space="preserve">Corrections for IVAS test sequences </w:t>
            </w:r>
            <w:r>
              <w:fldChar w:fldCharType="end"/>
            </w:r>
          </w:p>
        </w:tc>
      </w:tr>
      <w:tr w:rsidR="00B9689F" w:rsidRPr="007D031B" w14:paraId="03F2AE7B" w14:textId="77777777" w:rsidTr="00101079">
        <w:tc>
          <w:tcPr>
            <w:tcW w:w="1843" w:type="dxa"/>
            <w:tcBorders>
              <w:left w:val="single" w:sz="4" w:space="0" w:color="auto"/>
            </w:tcBorders>
          </w:tcPr>
          <w:p w14:paraId="6013C881" w14:textId="77777777" w:rsidR="00B9689F" w:rsidRDefault="00B9689F" w:rsidP="00101079">
            <w:pPr>
              <w:pStyle w:val="CRCoverPage"/>
              <w:spacing w:after="0"/>
              <w:rPr>
                <w:b/>
                <w:i/>
                <w:noProof/>
                <w:sz w:val="8"/>
                <w:szCs w:val="8"/>
              </w:rPr>
            </w:pPr>
          </w:p>
        </w:tc>
        <w:tc>
          <w:tcPr>
            <w:tcW w:w="7797" w:type="dxa"/>
            <w:gridSpan w:val="10"/>
            <w:tcBorders>
              <w:right w:val="single" w:sz="4" w:space="0" w:color="auto"/>
            </w:tcBorders>
          </w:tcPr>
          <w:p w14:paraId="71FFF8A4" w14:textId="77777777" w:rsidR="00B9689F" w:rsidRDefault="00B9689F" w:rsidP="00101079">
            <w:pPr>
              <w:pStyle w:val="CRCoverPage"/>
              <w:spacing w:after="0"/>
              <w:rPr>
                <w:noProof/>
                <w:sz w:val="8"/>
                <w:szCs w:val="8"/>
              </w:rPr>
            </w:pPr>
          </w:p>
        </w:tc>
      </w:tr>
      <w:tr w:rsidR="00B9689F" w:rsidRPr="007D031B" w14:paraId="5AF887B2" w14:textId="77777777" w:rsidTr="00101079">
        <w:tc>
          <w:tcPr>
            <w:tcW w:w="1843" w:type="dxa"/>
            <w:tcBorders>
              <w:left w:val="single" w:sz="4" w:space="0" w:color="auto"/>
            </w:tcBorders>
          </w:tcPr>
          <w:p w14:paraId="101C64C0" w14:textId="77777777" w:rsidR="00B9689F" w:rsidRDefault="00B9689F" w:rsidP="00101079">
            <w:pPr>
              <w:pStyle w:val="CRCoverPage"/>
              <w:tabs>
                <w:tab w:val="right" w:pos="1759"/>
              </w:tabs>
              <w:spacing w:after="0"/>
              <w:rPr>
                <w:b/>
                <w:i/>
                <w:noProof/>
              </w:rPr>
            </w:pPr>
            <w:r>
              <w:rPr>
                <w:b/>
                <w:i/>
                <w:noProof/>
              </w:rPr>
              <w:t>Source to WG:</w:t>
            </w:r>
          </w:p>
        </w:tc>
        <w:tc>
          <w:tcPr>
            <w:tcW w:w="7797" w:type="dxa"/>
            <w:gridSpan w:val="10"/>
            <w:tcBorders>
              <w:right w:val="single" w:sz="4" w:space="0" w:color="auto"/>
            </w:tcBorders>
            <w:shd w:val="pct30" w:color="FFFF00" w:fill="auto"/>
          </w:tcPr>
          <w:p w14:paraId="2C51D8D7" w14:textId="77777777" w:rsidR="00B9689F" w:rsidRPr="007C48F1" w:rsidRDefault="00B9689F" w:rsidP="00101079">
            <w:pPr>
              <w:pStyle w:val="CRCoverPage"/>
              <w:spacing w:after="0"/>
              <w:ind w:left="100"/>
              <w:rPr>
                <w:noProof/>
              </w:rPr>
            </w:pPr>
            <w:r w:rsidRPr="007C48F1">
              <w:t>Dolby Laboratories Inc., Ericsson LM, Fraunhofer IIS, Huawei, Nokia, NTT, Orange, Panasonic Holdings Corporation, Philips International B.V. VoiceAge Corporation, Qualcomm Inc.</w:t>
            </w:r>
          </w:p>
        </w:tc>
      </w:tr>
      <w:tr w:rsidR="00B9689F" w14:paraId="7051973E" w14:textId="77777777" w:rsidTr="00101079">
        <w:tc>
          <w:tcPr>
            <w:tcW w:w="1843" w:type="dxa"/>
            <w:tcBorders>
              <w:left w:val="single" w:sz="4" w:space="0" w:color="auto"/>
            </w:tcBorders>
          </w:tcPr>
          <w:p w14:paraId="0B7A9E78" w14:textId="77777777" w:rsidR="00B9689F" w:rsidRDefault="00B9689F" w:rsidP="00101079">
            <w:pPr>
              <w:pStyle w:val="CRCoverPage"/>
              <w:tabs>
                <w:tab w:val="right" w:pos="1759"/>
              </w:tabs>
              <w:spacing w:after="0"/>
              <w:rPr>
                <w:b/>
                <w:i/>
                <w:noProof/>
              </w:rPr>
            </w:pPr>
            <w:r>
              <w:rPr>
                <w:b/>
                <w:i/>
                <w:noProof/>
              </w:rPr>
              <w:t>Source to TSG:</w:t>
            </w:r>
          </w:p>
        </w:tc>
        <w:tc>
          <w:tcPr>
            <w:tcW w:w="7797" w:type="dxa"/>
            <w:gridSpan w:val="10"/>
            <w:tcBorders>
              <w:right w:val="single" w:sz="4" w:space="0" w:color="auto"/>
            </w:tcBorders>
            <w:shd w:val="pct30" w:color="FFFF00" w:fill="auto"/>
          </w:tcPr>
          <w:p w14:paraId="7A1E1D29" w14:textId="77777777" w:rsidR="00B9689F" w:rsidRDefault="00B9689F" w:rsidP="00101079">
            <w:pPr>
              <w:pStyle w:val="CRCoverPage"/>
              <w:spacing w:after="0"/>
              <w:ind w:left="100"/>
              <w:rPr>
                <w:noProof/>
              </w:rPr>
            </w:pPr>
            <w:r>
              <w:t>S4</w:t>
            </w:r>
            <w:r>
              <w:fldChar w:fldCharType="begin"/>
            </w:r>
            <w:r>
              <w:instrText xml:space="preserve"> DOCPROPERTY  SourceIfTsg  \* MERGEFORMAT </w:instrText>
            </w:r>
            <w:r>
              <w:fldChar w:fldCharType="separate"/>
            </w:r>
            <w:r>
              <w:fldChar w:fldCharType="end"/>
            </w:r>
          </w:p>
        </w:tc>
      </w:tr>
      <w:tr w:rsidR="00B9689F" w14:paraId="71084FE5" w14:textId="77777777" w:rsidTr="00101079">
        <w:tc>
          <w:tcPr>
            <w:tcW w:w="1843" w:type="dxa"/>
            <w:tcBorders>
              <w:left w:val="single" w:sz="4" w:space="0" w:color="auto"/>
            </w:tcBorders>
          </w:tcPr>
          <w:p w14:paraId="05240E5A" w14:textId="77777777" w:rsidR="00B9689F" w:rsidRDefault="00B9689F" w:rsidP="00101079">
            <w:pPr>
              <w:pStyle w:val="CRCoverPage"/>
              <w:spacing w:after="0"/>
              <w:rPr>
                <w:b/>
                <w:i/>
                <w:noProof/>
                <w:sz w:val="8"/>
                <w:szCs w:val="8"/>
              </w:rPr>
            </w:pPr>
          </w:p>
        </w:tc>
        <w:tc>
          <w:tcPr>
            <w:tcW w:w="7797" w:type="dxa"/>
            <w:gridSpan w:val="10"/>
            <w:tcBorders>
              <w:right w:val="single" w:sz="4" w:space="0" w:color="auto"/>
            </w:tcBorders>
          </w:tcPr>
          <w:p w14:paraId="53474AAA" w14:textId="77777777" w:rsidR="00B9689F" w:rsidRDefault="00B9689F" w:rsidP="00101079">
            <w:pPr>
              <w:pStyle w:val="CRCoverPage"/>
              <w:spacing w:after="0"/>
              <w:rPr>
                <w:noProof/>
                <w:sz w:val="8"/>
                <w:szCs w:val="8"/>
              </w:rPr>
            </w:pPr>
          </w:p>
        </w:tc>
      </w:tr>
      <w:tr w:rsidR="00B9689F" w14:paraId="6DBDE1C5" w14:textId="77777777" w:rsidTr="00101079">
        <w:tc>
          <w:tcPr>
            <w:tcW w:w="1843" w:type="dxa"/>
            <w:tcBorders>
              <w:left w:val="single" w:sz="4" w:space="0" w:color="auto"/>
            </w:tcBorders>
          </w:tcPr>
          <w:p w14:paraId="66EDF2DC" w14:textId="77777777" w:rsidR="00B9689F" w:rsidRDefault="00B9689F" w:rsidP="00101079">
            <w:pPr>
              <w:pStyle w:val="CRCoverPage"/>
              <w:tabs>
                <w:tab w:val="right" w:pos="1759"/>
              </w:tabs>
              <w:spacing w:after="0"/>
              <w:rPr>
                <w:b/>
                <w:i/>
                <w:noProof/>
              </w:rPr>
            </w:pPr>
            <w:r>
              <w:rPr>
                <w:b/>
                <w:i/>
                <w:noProof/>
              </w:rPr>
              <w:t>Work item code:</w:t>
            </w:r>
          </w:p>
        </w:tc>
        <w:tc>
          <w:tcPr>
            <w:tcW w:w="3686" w:type="dxa"/>
            <w:gridSpan w:val="5"/>
            <w:shd w:val="pct30" w:color="FFFF00" w:fill="auto"/>
          </w:tcPr>
          <w:p w14:paraId="518AC6B3" w14:textId="77777777" w:rsidR="00B9689F" w:rsidRDefault="00B9689F" w:rsidP="00101079">
            <w:pPr>
              <w:pStyle w:val="CRCoverPage"/>
              <w:spacing w:after="0"/>
              <w:ind w:left="100"/>
              <w:rPr>
                <w:noProof/>
              </w:rPr>
            </w:pPr>
            <w:r>
              <w:fldChar w:fldCharType="begin"/>
            </w:r>
            <w:r>
              <w:instrText xml:space="preserve"> DOCPROPERTY  RelatedWis  \* MERGEFORMAT </w:instrText>
            </w:r>
            <w:r>
              <w:fldChar w:fldCharType="separate"/>
            </w:r>
            <w:r>
              <w:rPr>
                <w:noProof/>
              </w:rPr>
              <w:t>IVAS_Codec</w:t>
            </w:r>
            <w:r>
              <w:rPr>
                <w:noProof/>
              </w:rPr>
              <w:fldChar w:fldCharType="end"/>
            </w:r>
          </w:p>
        </w:tc>
        <w:tc>
          <w:tcPr>
            <w:tcW w:w="567" w:type="dxa"/>
            <w:tcBorders>
              <w:left w:val="nil"/>
            </w:tcBorders>
          </w:tcPr>
          <w:p w14:paraId="53F5A6A1" w14:textId="77777777" w:rsidR="00B9689F" w:rsidRDefault="00B9689F" w:rsidP="00101079">
            <w:pPr>
              <w:pStyle w:val="CRCoverPage"/>
              <w:spacing w:after="0"/>
              <w:ind w:right="100"/>
              <w:rPr>
                <w:noProof/>
              </w:rPr>
            </w:pPr>
          </w:p>
        </w:tc>
        <w:tc>
          <w:tcPr>
            <w:tcW w:w="1417" w:type="dxa"/>
            <w:gridSpan w:val="3"/>
            <w:tcBorders>
              <w:left w:val="nil"/>
            </w:tcBorders>
          </w:tcPr>
          <w:p w14:paraId="12065405" w14:textId="77777777" w:rsidR="00B9689F" w:rsidRDefault="00B9689F" w:rsidP="00101079">
            <w:pPr>
              <w:pStyle w:val="CRCoverPage"/>
              <w:spacing w:after="0"/>
              <w:jc w:val="right"/>
              <w:rPr>
                <w:noProof/>
              </w:rPr>
            </w:pPr>
            <w:r>
              <w:rPr>
                <w:b/>
                <w:i/>
                <w:noProof/>
              </w:rPr>
              <w:t>Date:</w:t>
            </w:r>
          </w:p>
        </w:tc>
        <w:tc>
          <w:tcPr>
            <w:tcW w:w="2127" w:type="dxa"/>
            <w:tcBorders>
              <w:right w:val="single" w:sz="4" w:space="0" w:color="auto"/>
            </w:tcBorders>
            <w:shd w:val="pct30" w:color="FFFF00" w:fill="auto"/>
          </w:tcPr>
          <w:p w14:paraId="17D1FC04" w14:textId="77777777" w:rsidR="00B9689F" w:rsidRDefault="00B9689F" w:rsidP="00101079">
            <w:pPr>
              <w:pStyle w:val="CRCoverPage"/>
              <w:spacing w:after="0"/>
              <w:ind w:left="100"/>
              <w:rPr>
                <w:noProof/>
              </w:rPr>
            </w:pPr>
            <w:r>
              <w:fldChar w:fldCharType="begin"/>
            </w:r>
            <w:r>
              <w:instrText xml:space="preserve"> DOCPROPERTY  ResDate  \* MERGEFORMAT </w:instrText>
            </w:r>
            <w:r>
              <w:fldChar w:fldCharType="separate"/>
            </w:r>
            <w:r>
              <w:rPr>
                <w:noProof/>
              </w:rPr>
              <w:t>2025-11-20</w:t>
            </w:r>
            <w:r>
              <w:rPr>
                <w:noProof/>
              </w:rPr>
              <w:fldChar w:fldCharType="end"/>
            </w:r>
          </w:p>
        </w:tc>
      </w:tr>
      <w:tr w:rsidR="00B9689F" w14:paraId="1761FD7F" w14:textId="77777777" w:rsidTr="00101079">
        <w:tc>
          <w:tcPr>
            <w:tcW w:w="1843" w:type="dxa"/>
            <w:tcBorders>
              <w:left w:val="single" w:sz="4" w:space="0" w:color="auto"/>
            </w:tcBorders>
          </w:tcPr>
          <w:p w14:paraId="288B24E0" w14:textId="77777777" w:rsidR="00B9689F" w:rsidRDefault="00B9689F" w:rsidP="00101079">
            <w:pPr>
              <w:pStyle w:val="CRCoverPage"/>
              <w:spacing w:after="0"/>
              <w:rPr>
                <w:b/>
                <w:i/>
                <w:noProof/>
                <w:sz w:val="8"/>
                <w:szCs w:val="8"/>
              </w:rPr>
            </w:pPr>
          </w:p>
        </w:tc>
        <w:tc>
          <w:tcPr>
            <w:tcW w:w="1986" w:type="dxa"/>
            <w:gridSpan w:val="4"/>
          </w:tcPr>
          <w:p w14:paraId="7D1264D6" w14:textId="77777777" w:rsidR="00B9689F" w:rsidRDefault="00B9689F" w:rsidP="00101079">
            <w:pPr>
              <w:pStyle w:val="CRCoverPage"/>
              <w:spacing w:after="0"/>
              <w:rPr>
                <w:noProof/>
                <w:sz w:val="8"/>
                <w:szCs w:val="8"/>
              </w:rPr>
            </w:pPr>
          </w:p>
        </w:tc>
        <w:tc>
          <w:tcPr>
            <w:tcW w:w="2267" w:type="dxa"/>
            <w:gridSpan w:val="2"/>
          </w:tcPr>
          <w:p w14:paraId="45B3602D" w14:textId="77777777" w:rsidR="00B9689F" w:rsidRDefault="00B9689F" w:rsidP="00101079">
            <w:pPr>
              <w:pStyle w:val="CRCoverPage"/>
              <w:spacing w:after="0"/>
              <w:rPr>
                <w:noProof/>
                <w:sz w:val="8"/>
                <w:szCs w:val="8"/>
              </w:rPr>
            </w:pPr>
          </w:p>
        </w:tc>
        <w:tc>
          <w:tcPr>
            <w:tcW w:w="1417" w:type="dxa"/>
            <w:gridSpan w:val="3"/>
          </w:tcPr>
          <w:p w14:paraId="0D7D70B2" w14:textId="77777777" w:rsidR="00B9689F" w:rsidRDefault="00B9689F" w:rsidP="00101079">
            <w:pPr>
              <w:pStyle w:val="CRCoverPage"/>
              <w:spacing w:after="0"/>
              <w:rPr>
                <w:noProof/>
                <w:sz w:val="8"/>
                <w:szCs w:val="8"/>
              </w:rPr>
            </w:pPr>
          </w:p>
        </w:tc>
        <w:tc>
          <w:tcPr>
            <w:tcW w:w="2127" w:type="dxa"/>
            <w:tcBorders>
              <w:right w:val="single" w:sz="4" w:space="0" w:color="auto"/>
            </w:tcBorders>
          </w:tcPr>
          <w:p w14:paraId="2059280B" w14:textId="77777777" w:rsidR="00B9689F" w:rsidRDefault="00B9689F" w:rsidP="00101079">
            <w:pPr>
              <w:pStyle w:val="CRCoverPage"/>
              <w:spacing w:after="0"/>
              <w:rPr>
                <w:noProof/>
                <w:sz w:val="8"/>
                <w:szCs w:val="8"/>
              </w:rPr>
            </w:pPr>
          </w:p>
        </w:tc>
      </w:tr>
      <w:tr w:rsidR="00B9689F" w14:paraId="5BC216D4" w14:textId="77777777" w:rsidTr="00101079">
        <w:trPr>
          <w:cantSplit/>
        </w:trPr>
        <w:tc>
          <w:tcPr>
            <w:tcW w:w="1843" w:type="dxa"/>
            <w:tcBorders>
              <w:left w:val="single" w:sz="4" w:space="0" w:color="auto"/>
            </w:tcBorders>
          </w:tcPr>
          <w:p w14:paraId="2546C043" w14:textId="77777777" w:rsidR="00B9689F" w:rsidRDefault="00B9689F" w:rsidP="00101079">
            <w:pPr>
              <w:pStyle w:val="CRCoverPage"/>
              <w:tabs>
                <w:tab w:val="right" w:pos="1759"/>
              </w:tabs>
              <w:spacing w:after="0"/>
              <w:rPr>
                <w:b/>
                <w:i/>
                <w:noProof/>
              </w:rPr>
            </w:pPr>
            <w:r>
              <w:rPr>
                <w:b/>
                <w:i/>
                <w:noProof/>
              </w:rPr>
              <w:t>Category:</w:t>
            </w:r>
          </w:p>
        </w:tc>
        <w:tc>
          <w:tcPr>
            <w:tcW w:w="851" w:type="dxa"/>
            <w:shd w:val="pct30" w:color="FFFF00" w:fill="auto"/>
          </w:tcPr>
          <w:p w14:paraId="264A9CFD" w14:textId="77777777" w:rsidR="00B9689F" w:rsidRDefault="00B9689F" w:rsidP="00101079">
            <w:pPr>
              <w:pStyle w:val="CRCoverPage"/>
              <w:spacing w:after="0"/>
              <w:ind w:left="100" w:right="-609"/>
              <w:rPr>
                <w:b/>
                <w:noProof/>
              </w:rPr>
            </w:pPr>
            <w:r>
              <w:rPr>
                <w:b/>
                <w:noProof/>
              </w:rPr>
              <w:t>A</w:t>
            </w:r>
          </w:p>
        </w:tc>
        <w:tc>
          <w:tcPr>
            <w:tcW w:w="3402" w:type="dxa"/>
            <w:gridSpan w:val="5"/>
            <w:tcBorders>
              <w:left w:val="nil"/>
            </w:tcBorders>
          </w:tcPr>
          <w:p w14:paraId="177556CD" w14:textId="77777777" w:rsidR="00B9689F" w:rsidRDefault="00B9689F" w:rsidP="00101079">
            <w:pPr>
              <w:pStyle w:val="CRCoverPage"/>
              <w:spacing w:after="0"/>
              <w:rPr>
                <w:noProof/>
              </w:rPr>
            </w:pPr>
          </w:p>
        </w:tc>
        <w:tc>
          <w:tcPr>
            <w:tcW w:w="1417" w:type="dxa"/>
            <w:gridSpan w:val="3"/>
            <w:tcBorders>
              <w:left w:val="nil"/>
            </w:tcBorders>
          </w:tcPr>
          <w:p w14:paraId="0B8FB57E" w14:textId="77777777" w:rsidR="00B9689F" w:rsidRDefault="00B9689F" w:rsidP="00101079">
            <w:pPr>
              <w:pStyle w:val="CRCoverPage"/>
              <w:spacing w:after="0"/>
              <w:jc w:val="right"/>
              <w:rPr>
                <w:b/>
                <w:i/>
                <w:noProof/>
              </w:rPr>
            </w:pPr>
            <w:r>
              <w:rPr>
                <w:b/>
                <w:i/>
                <w:noProof/>
              </w:rPr>
              <w:t>Release:</w:t>
            </w:r>
          </w:p>
        </w:tc>
        <w:tc>
          <w:tcPr>
            <w:tcW w:w="2127" w:type="dxa"/>
            <w:tcBorders>
              <w:right w:val="single" w:sz="4" w:space="0" w:color="auto"/>
            </w:tcBorders>
            <w:shd w:val="pct30" w:color="FFFF00" w:fill="auto"/>
          </w:tcPr>
          <w:p w14:paraId="23324D09" w14:textId="77777777" w:rsidR="00B9689F" w:rsidRDefault="00B9689F" w:rsidP="00101079">
            <w:pPr>
              <w:pStyle w:val="CRCoverPage"/>
              <w:spacing w:after="0"/>
              <w:ind w:left="100"/>
              <w:rPr>
                <w:noProof/>
              </w:rPr>
            </w:pPr>
            <w:r>
              <w:fldChar w:fldCharType="begin"/>
            </w:r>
            <w:r>
              <w:instrText xml:space="preserve"> DOCPROPERTY  Release  \* MERGEFORMAT </w:instrText>
            </w:r>
            <w:r>
              <w:fldChar w:fldCharType="separate"/>
            </w:r>
            <w:r>
              <w:rPr>
                <w:noProof/>
              </w:rPr>
              <w:t>Rel-19</w:t>
            </w:r>
            <w:r>
              <w:rPr>
                <w:noProof/>
              </w:rPr>
              <w:fldChar w:fldCharType="end"/>
            </w:r>
          </w:p>
        </w:tc>
      </w:tr>
      <w:tr w:rsidR="00B9689F" w14:paraId="2E192180" w14:textId="77777777" w:rsidTr="00101079">
        <w:tc>
          <w:tcPr>
            <w:tcW w:w="1843" w:type="dxa"/>
            <w:tcBorders>
              <w:left w:val="single" w:sz="4" w:space="0" w:color="auto"/>
              <w:bottom w:val="single" w:sz="4" w:space="0" w:color="auto"/>
            </w:tcBorders>
          </w:tcPr>
          <w:p w14:paraId="3FF2A493" w14:textId="77777777" w:rsidR="00B9689F" w:rsidRDefault="00B9689F" w:rsidP="00101079">
            <w:pPr>
              <w:pStyle w:val="CRCoverPage"/>
              <w:spacing w:after="0"/>
              <w:rPr>
                <w:b/>
                <w:i/>
                <w:noProof/>
              </w:rPr>
            </w:pPr>
          </w:p>
        </w:tc>
        <w:tc>
          <w:tcPr>
            <w:tcW w:w="4677" w:type="dxa"/>
            <w:gridSpan w:val="8"/>
            <w:tcBorders>
              <w:bottom w:val="single" w:sz="4" w:space="0" w:color="auto"/>
            </w:tcBorders>
          </w:tcPr>
          <w:p w14:paraId="5AA061E9" w14:textId="77777777" w:rsidR="00B9689F" w:rsidRDefault="00B9689F" w:rsidP="00101079">
            <w:pPr>
              <w:pStyle w:val="CRCoverPage"/>
              <w:spacing w:after="0"/>
              <w:ind w:left="383" w:hanging="383"/>
              <w:rPr>
                <w:i/>
                <w:noProof/>
                <w:sz w:val="18"/>
              </w:rPr>
            </w:pPr>
            <w:r>
              <w:rPr>
                <w:i/>
                <w:noProof/>
                <w:sz w:val="18"/>
              </w:rPr>
              <w:t xml:space="preserve">Use </w:t>
            </w:r>
            <w:r>
              <w:rPr>
                <w:i/>
                <w:noProof/>
                <w:sz w:val="18"/>
                <w:u w:val="single"/>
              </w:rPr>
              <w:t>one</w:t>
            </w:r>
            <w:r>
              <w:rPr>
                <w:i/>
                <w:noProof/>
                <w:sz w:val="18"/>
              </w:rPr>
              <w:t xml:space="preserve"> of the following categories:</w:t>
            </w:r>
            <w:r>
              <w:rPr>
                <w:b/>
                <w:i/>
                <w:noProof/>
                <w:sz w:val="18"/>
              </w:rPr>
              <w:br/>
              <w:t>F</w:t>
            </w:r>
            <w:r>
              <w:rPr>
                <w:i/>
                <w:noProof/>
                <w:sz w:val="18"/>
              </w:rPr>
              <w:t xml:space="preserve">  (correction)</w:t>
            </w:r>
            <w:r>
              <w:rPr>
                <w:i/>
                <w:noProof/>
                <w:sz w:val="18"/>
              </w:rPr>
              <w:br/>
            </w:r>
            <w:r>
              <w:rPr>
                <w:b/>
                <w:i/>
                <w:noProof/>
                <w:sz w:val="18"/>
              </w:rPr>
              <w:t>A</w:t>
            </w:r>
            <w:r>
              <w:rPr>
                <w:i/>
                <w:noProof/>
                <w:sz w:val="18"/>
              </w:rPr>
              <w:t xml:space="preserve">  (mirror corresponding to a change in an earlier </w:t>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t>release)</w:t>
            </w:r>
            <w:r>
              <w:rPr>
                <w:i/>
                <w:noProof/>
                <w:sz w:val="18"/>
              </w:rPr>
              <w:br/>
            </w:r>
            <w:r>
              <w:rPr>
                <w:b/>
                <w:i/>
                <w:noProof/>
                <w:sz w:val="18"/>
              </w:rPr>
              <w:t>B</w:t>
            </w:r>
            <w:r>
              <w:rPr>
                <w:i/>
                <w:noProof/>
                <w:sz w:val="18"/>
              </w:rPr>
              <w:t xml:space="preserve">  (addition of feature), </w:t>
            </w:r>
            <w:r>
              <w:rPr>
                <w:i/>
                <w:noProof/>
                <w:sz w:val="18"/>
              </w:rPr>
              <w:br/>
            </w:r>
            <w:r>
              <w:rPr>
                <w:b/>
                <w:i/>
                <w:noProof/>
                <w:sz w:val="18"/>
              </w:rPr>
              <w:t>C</w:t>
            </w:r>
            <w:r>
              <w:rPr>
                <w:i/>
                <w:noProof/>
                <w:sz w:val="18"/>
              </w:rPr>
              <w:t xml:space="preserve">  (functional modification of feature)</w:t>
            </w:r>
            <w:r>
              <w:rPr>
                <w:i/>
                <w:noProof/>
                <w:sz w:val="18"/>
              </w:rPr>
              <w:br/>
            </w:r>
            <w:r>
              <w:rPr>
                <w:b/>
                <w:i/>
                <w:noProof/>
                <w:sz w:val="18"/>
              </w:rPr>
              <w:t>D</w:t>
            </w:r>
            <w:r>
              <w:rPr>
                <w:i/>
                <w:noProof/>
                <w:sz w:val="18"/>
              </w:rPr>
              <w:t xml:space="preserve">  (editorial modification)</w:t>
            </w:r>
          </w:p>
          <w:p w14:paraId="55D8FE8F" w14:textId="77777777" w:rsidR="00B9689F" w:rsidRDefault="00B9689F" w:rsidP="00101079">
            <w:pPr>
              <w:pStyle w:val="CRCoverPage"/>
              <w:rPr>
                <w:noProof/>
              </w:rPr>
            </w:pPr>
            <w:r>
              <w:rPr>
                <w:noProof/>
                <w:sz w:val="18"/>
              </w:rPr>
              <w:t>Detailed explanations of the above categories can</w:t>
            </w:r>
            <w:r>
              <w:rPr>
                <w:noProof/>
                <w:sz w:val="18"/>
              </w:rPr>
              <w:br/>
              <w:t xml:space="preserve">be found in 3GPP </w:t>
            </w:r>
            <w:hyperlink r:id="rId10" w:history="1">
              <w:r>
                <w:rPr>
                  <w:rStyle w:val="Hyperlink"/>
                  <w:noProof/>
                  <w:sz w:val="18"/>
                </w:rPr>
                <w:t>TR 21.900</w:t>
              </w:r>
            </w:hyperlink>
            <w:r>
              <w:rPr>
                <w:noProof/>
                <w:sz w:val="18"/>
              </w:rPr>
              <w:t>.</w:t>
            </w:r>
          </w:p>
        </w:tc>
        <w:tc>
          <w:tcPr>
            <w:tcW w:w="3120" w:type="dxa"/>
            <w:gridSpan w:val="2"/>
            <w:tcBorders>
              <w:bottom w:val="single" w:sz="4" w:space="0" w:color="auto"/>
              <w:right w:val="single" w:sz="4" w:space="0" w:color="auto"/>
            </w:tcBorders>
          </w:tcPr>
          <w:p w14:paraId="00AAA8C4" w14:textId="77777777" w:rsidR="00B9689F" w:rsidRPr="007C2097" w:rsidRDefault="00B9689F" w:rsidP="00101079">
            <w:pPr>
              <w:pStyle w:val="CRCoverPage"/>
              <w:tabs>
                <w:tab w:val="left" w:pos="950"/>
              </w:tabs>
              <w:spacing w:after="0"/>
              <w:ind w:left="241" w:hanging="241"/>
              <w:rPr>
                <w:i/>
                <w:noProof/>
                <w:sz w:val="18"/>
              </w:rPr>
            </w:pPr>
            <w:r>
              <w:rPr>
                <w:i/>
                <w:noProof/>
                <w:sz w:val="18"/>
              </w:rPr>
              <w:t xml:space="preserve">Use </w:t>
            </w:r>
            <w:r>
              <w:rPr>
                <w:i/>
                <w:noProof/>
                <w:sz w:val="18"/>
                <w:u w:val="single"/>
              </w:rPr>
              <w:t>one</w:t>
            </w:r>
            <w:r>
              <w:rPr>
                <w:i/>
                <w:noProof/>
                <w:sz w:val="18"/>
              </w:rPr>
              <w:t xml:space="preserve"> of the following releases:</w:t>
            </w:r>
            <w:r>
              <w:rPr>
                <w:i/>
                <w:noProof/>
                <w:sz w:val="18"/>
              </w:rPr>
              <w:br/>
              <w:t>Rel-8</w:t>
            </w:r>
            <w:r>
              <w:rPr>
                <w:i/>
                <w:noProof/>
                <w:sz w:val="18"/>
              </w:rPr>
              <w:tab/>
              <w:t>(Release 8)</w:t>
            </w:r>
            <w:r>
              <w:rPr>
                <w:i/>
                <w:noProof/>
                <w:sz w:val="18"/>
              </w:rPr>
              <w:br/>
              <w:t>Rel-9</w:t>
            </w:r>
            <w:r>
              <w:rPr>
                <w:i/>
                <w:noProof/>
                <w:sz w:val="18"/>
              </w:rPr>
              <w:tab/>
              <w:t>(Release 9)</w:t>
            </w:r>
            <w:r>
              <w:rPr>
                <w:i/>
                <w:noProof/>
                <w:sz w:val="18"/>
              </w:rPr>
              <w:br/>
              <w:t>Rel-10</w:t>
            </w:r>
            <w:r>
              <w:rPr>
                <w:i/>
                <w:noProof/>
                <w:sz w:val="18"/>
              </w:rPr>
              <w:tab/>
              <w:t>(Release 10)</w:t>
            </w:r>
            <w:r>
              <w:rPr>
                <w:i/>
                <w:noProof/>
                <w:sz w:val="18"/>
              </w:rPr>
              <w:br/>
              <w:t>Rel-11</w:t>
            </w:r>
            <w:r>
              <w:rPr>
                <w:i/>
                <w:noProof/>
                <w:sz w:val="18"/>
              </w:rPr>
              <w:tab/>
              <w:t>(Release 11)</w:t>
            </w:r>
            <w:r>
              <w:rPr>
                <w:i/>
                <w:noProof/>
                <w:sz w:val="18"/>
              </w:rPr>
              <w:br/>
              <w:t>…</w:t>
            </w:r>
            <w:r>
              <w:rPr>
                <w:i/>
                <w:noProof/>
                <w:sz w:val="18"/>
              </w:rPr>
              <w:br/>
              <w:t>Rel-17</w:t>
            </w:r>
            <w:r>
              <w:rPr>
                <w:i/>
                <w:noProof/>
                <w:sz w:val="18"/>
              </w:rPr>
              <w:tab/>
              <w:t>(Release 17)</w:t>
            </w:r>
            <w:r>
              <w:rPr>
                <w:i/>
                <w:noProof/>
                <w:sz w:val="18"/>
              </w:rPr>
              <w:br/>
              <w:t>Rel-18</w:t>
            </w:r>
            <w:r>
              <w:rPr>
                <w:i/>
                <w:noProof/>
                <w:sz w:val="18"/>
              </w:rPr>
              <w:tab/>
              <w:t>(Release 18)</w:t>
            </w:r>
            <w:r>
              <w:rPr>
                <w:i/>
                <w:noProof/>
                <w:sz w:val="18"/>
              </w:rPr>
              <w:br/>
              <w:t>Rel-19</w:t>
            </w:r>
            <w:r>
              <w:rPr>
                <w:i/>
                <w:noProof/>
                <w:sz w:val="18"/>
              </w:rPr>
              <w:tab/>
              <w:t xml:space="preserve">(Release 19) </w:t>
            </w:r>
            <w:r>
              <w:rPr>
                <w:i/>
                <w:noProof/>
                <w:sz w:val="18"/>
              </w:rPr>
              <w:br/>
              <w:t>Rel-20</w:t>
            </w:r>
            <w:r>
              <w:rPr>
                <w:i/>
                <w:noProof/>
                <w:sz w:val="18"/>
              </w:rPr>
              <w:tab/>
              <w:t>(Release 20)</w:t>
            </w:r>
          </w:p>
        </w:tc>
      </w:tr>
      <w:tr w:rsidR="00B9689F" w14:paraId="2CC66F9A" w14:textId="77777777" w:rsidTr="00101079">
        <w:tc>
          <w:tcPr>
            <w:tcW w:w="1843" w:type="dxa"/>
          </w:tcPr>
          <w:p w14:paraId="1526EB1E" w14:textId="77777777" w:rsidR="00B9689F" w:rsidRDefault="00B9689F" w:rsidP="00101079">
            <w:pPr>
              <w:pStyle w:val="CRCoverPage"/>
              <w:spacing w:after="0"/>
              <w:rPr>
                <w:b/>
                <w:i/>
                <w:noProof/>
                <w:sz w:val="8"/>
                <w:szCs w:val="8"/>
              </w:rPr>
            </w:pPr>
          </w:p>
        </w:tc>
        <w:tc>
          <w:tcPr>
            <w:tcW w:w="7797" w:type="dxa"/>
            <w:gridSpan w:val="10"/>
          </w:tcPr>
          <w:p w14:paraId="1116A50C" w14:textId="77777777" w:rsidR="00B9689F" w:rsidRDefault="00B9689F" w:rsidP="00101079">
            <w:pPr>
              <w:pStyle w:val="CRCoverPage"/>
              <w:spacing w:after="0"/>
              <w:rPr>
                <w:noProof/>
                <w:sz w:val="8"/>
                <w:szCs w:val="8"/>
              </w:rPr>
            </w:pPr>
          </w:p>
        </w:tc>
      </w:tr>
      <w:tr w:rsidR="00B9689F" w:rsidRPr="00263D54" w14:paraId="502B7479" w14:textId="77777777" w:rsidTr="00101079">
        <w:tc>
          <w:tcPr>
            <w:tcW w:w="2694" w:type="dxa"/>
            <w:gridSpan w:val="2"/>
            <w:tcBorders>
              <w:top w:val="single" w:sz="4" w:space="0" w:color="auto"/>
              <w:left w:val="single" w:sz="4" w:space="0" w:color="auto"/>
            </w:tcBorders>
          </w:tcPr>
          <w:p w14:paraId="53B4258C" w14:textId="77777777" w:rsidR="00B9689F" w:rsidRDefault="00B9689F" w:rsidP="00101079">
            <w:pPr>
              <w:pStyle w:val="CRCoverPage"/>
              <w:tabs>
                <w:tab w:val="right" w:pos="2184"/>
              </w:tabs>
              <w:spacing w:after="0"/>
              <w:rPr>
                <w:b/>
                <w:i/>
                <w:noProof/>
              </w:rPr>
            </w:pPr>
            <w:r>
              <w:rPr>
                <w:b/>
                <w:i/>
                <w:noProof/>
              </w:rPr>
              <w:t>Reason for change:</w:t>
            </w:r>
          </w:p>
        </w:tc>
        <w:tc>
          <w:tcPr>
            <w:tcW w:w="6946" w:type="dxa"/>
            <w:gridSpan w:val="9"/>
            <w:tcBorders>
              <w:top w:val="single" w:sz="4" w:space="0" w:color="auto"/>
              <w:right w:val="single" w:sz="4" w:space="0" w:color="auto"/>
            </w:tcBorders>
            <w:shd w:val="pct30" w:color="FFFF00" w:fill="auto"/>
          </w:tcPr>
          <w:p w14:paraId="41114FB4" w14:textId="77777777" w:rsidR="00B9689F" w:rsidRDefault="00B9689F" w:rsidP="00101079">
            <w:pPr>
              <w:pStyle w:val="CRCoverPage"/>
              <w:spacing w:after="0"/>
              <w:ind w:left="100"/>
              <w:rPr>
                <w:noProof/>
              </w:rPr>
            </w:pPr>
            <w:r>
              <w:rPr>
                <w:noProof/>
              </w:rPr>
              <w:t>Updated set of test sequences for TS 26.258. Incomplete description for split rendering, missing details on LC3plus conformance, missing file types in overview.</w:t>
            </w:r>
          </w:p>
        </w:tc>
      </w:tr>
      <w:tr w:rsidR="00B9689F" w:rsidRPr="00263D54" w14:paraId="40DFB2B2" w14:textId="77777777" w:rsidTr="00101079">
        <w:tc>
          <w:tcPr>
            <w:tcW w:w="2694" w:type="dxa"/>
            <w:gridSpan w:val="2"/>
            <w:tcBorders>
              <w:left w:val="single" w:sz="4" w:space="0" w:color="auto"/>
            </w:tcBorders>
          </w:tcPr>
          <w:p w14:paraId="2E2015C2" w14:textId="77777777" w:rsidR="00B9689F" w:rsidRDefault="00B9689F" w:rsidP="00101079">
            <w:pPr>
              <w:pStyle w:val="CRCoverPage"/>
              <w:spacing w:after="0"/>
              <w:rPr>
                <w:b/>
                <w:i/>
                <w:noProof/>
                <w:sz w:val="8"/>
                <w:szCs w:val="8"/>
              </w:rPr>
            </w:pPr>
          </w:p>
        </w:tc>
        <w:tc>
          <w:tcPr>
            <w:tcW w:w="6946" w:type="dxa"/>
            <w:gridSpan w:val="9"/>
            <w:tcBorders>
              <w:right w:val="single" w:sz="4" w:space="0" w:color="auto"/>
            </w:tcBorders>
          </w:tcPr>
          <w:p w14:paraId="1FEF781D" w14:textId="77777777" w:rsidR="00B9689F" w:rsidRDefault="00B9689F" w:rsidP="00101079">
            <w:pPr>
              <w:pStyle w:val="CRCoverPage"/>
              <w:spacing w:after="0"/>
              <w:rPr>
                <w:noProof/>
                <w:sz w:val="8"/>
                <w:szCs w:val="8"/>
              </w:rPr>
            </w:pPr>
          </w:p>
        </w:tc>
      </w:tr>
      <w:tr w:rsidR="00B9689F" w:rsidRPr="007D031B" w14:paraId="542E3972" w14:textId="77777777" w:rsidTr="00101079">
        <w:tc>
          <w:tcPr>
            <w:tcW w:w="2694" w:type="dxa"/>
            <w:gridSpan w:val="2"/>
            <w:tcBorders>
              <w:left w:val="single" w:sz="4" w:space="0" w:color="auto"/>
            </w:tcBorders>
          </w:tcPr>
          <w:p w14:paraId="60D73F6A" w14:textId="77777777" w:rsidR="00B9689F" w:rsidRDefault="00B9689F" w:rsidP="00101079">
            <w:pPr>
              <w:pStyle w:val="CRCoverPage"/>
              <w:tabs>
                <w:tab w:val="right" w:pos="2184"/>
              </w:tabs>
              <w:spacing w:after="0"/>
              <w:rPr>
                <w:b/>
                <w:i/>
                <w:noProof/>
              </w:rPr>
            </w:pPr>
            <w:r>
              <w:rPr>
                <w:b/>
                <w:i/>
                <w:noProof/>
              </w:rPr>
              <w:t>Summary of change:</w:t>
            </w:r>
          </w:p>
        </w:tc>
        <w:tc>
          <w:tcPr>
            <w:tcW w:w="6946" w:type="dxa"/>
            <w:gridSpan w:val="9"/>
            <w:tcBorders>
              <w:right w:val="single" w:sz="4" w:space="0" w:color="auto"/>
            </w:tcBorders>
            <w:shd w:val="pct30" w:color="FFFF00" w:fill="auto"/>
          </w:tcPr>
          <w:p w14:paraId="3CA89CCD" w14:textId="77777777" w:rsidR="00B9689F" w:rsidRDefault="00B9689F" w:rsidP="00101079">
            <w:pPr>
              <w:pStyle w:val="CRCoverPage"/>
              <w:spacing w:after="0"/>
              <w:ind w:left="100"/>
              <w:rPr>
                <w:noProof/>
              </w:rPr>
            </w:pPr>
            <w:r>
              <w:rPr>
                <w:noProof/>
              </w:rPr>
              <w:t>Updated test sequences for TS 26.258</w:t>
            </w:r>
          </w:p>
          <w:p w14:paraId="2B942F67" w14:textId="77777777" w:rsidR="00B9689F" w:rsidRDefault="00B9689F" w:rsidP="00101079">
            <w:pPr>
              <w:pStyle w:val="CRCoverPage"/>
              <w:spacing w:after="0"/>
              <w:ind w:left="100"/>
              <w:rPr>
                <w:noProof/>
              </w:rPr>
            </w:pPr>
            <w:r>
              <w:rPr>
                <w:noProof/>
              </w:rPr>
              <w:t>Added missing filetype to overview</w:t>
            </w:r>
          </w:p>
          <w:p w14:paraId="6EEB4E78" w14:textId="77777777" w:rsidR="00B9689F" w:rsidRDefault="00B9689F" w:rsidP="00101079">
            <w:pPr>
              <w:pStyle w:val="CRCoverPage"/>
              <w:spacing w:after="0"/>
              <w:ind w:left="100"/>
              <w:rPr>
                <w:noProof/>
              </w:rPr>
            </w:pPr>
            <w:r>
              <w:rPr>
                <w:noProof/>
              </w:rPr>
              <w:t>Clarification of conformance testing for split rendering</w:t>
            </w:r>
          </w:p>
        </w:tc>
      </w:tr>
      <w:tr w:rsidR="00B9689F" w:rsidRPr="007D031B" w14:paraId="52CB3677" w14:textId="77777777" w:rsidTr="00101079">
        <w:tc>
          <w:tcPr>
            <w:tcW w:w="2694" w:type="dxa"/>
            <w:gridSpan w:val="2"/>
            <w:tcBorders>
              <w:left w:val="single" w:sz="4" w:space="0" w:color="auto"/>
            </w:tcBorders>
          </w:tcPr>
          <w:p w14:paraId="0C5E9AF7" w14:textId="77777777" w:rsidR="00B9689F" w:rsidRDefault="00B9689F" w:rsidP="00101079">
            <w:pPr>
              <w:pStyle w:val="CRCoverPage"/>
              <w:spacing w:after="0"/>
              <w:rPr>
                <w:b/>
                <w:i/>
                <w:noProof/>
                <w:sz w:val="8"/>
                <w:szCs w:val="8"/>
              </w:rPr>
            </w:pPr>
          </w:p>
        </w:tc>
        <w:tc>
          <w:tcPr>
            <w:tcW w:w="6946" w:type="dxa"/>
            <w:gridSpan w:val="9"/>
            <w:tcBorders>
              <w:right w:val="single" w:sz="4" w:space="0" w:color="auto"/>
            </w:tcBorders>
          </w:tcPr>
          <w:p w14:paraId="246BB353" w14:textId="77777777" w:rsidR="00B9689F" w:rsidRDefault="00B9689F" w:rsidP="00101079">
            <w:pPr>
              <w:pStyle w:val="CRCoverPage"/>
              <w:spacing w:after="0"/>
              <w:rPr>
                <w:noProof/>
                <w:sz w:val="8"/>
                <w:szCs w:val="8"/>
              </w:rPr>
            </w:pPr>
          </w:p>
        </w:tc>
      </w:tr>
      <w:tr w:rsidR="00B9689F" w:rsidRPr="007D031B" w14:paraId="653F58C8" w14:textId="77777777" w:rsidTr="00101079">
        <w:tc>
          <w:tcPr>
            <w:tcW w:w="2694" w:type="dxa"/>
            <w:gridSpan w:val="2"/>
            <w:tcBorders>
              <w:left w:val="single" w:sz="4" w:space="0" w:color="auto"/>
              <w:bottom w:val="single" w:sz="4" w:space="0" w:color="auto"/>
            </w:tcBorders>
          </w:tcPr>
          <w:p w14:paraId="58F55FBA" w14:textId="77777777" w:rsidR="00B9689F" w:rsidRDefault="00B9689F" w:rsidP="00101079">
            <w:pPr>
              <w:pStyle w:val="CRCoverPage"/>
              <w:tabs>
                <w:tab w:val="right" w:pos="2184"/>
              </w:tabs>
              <w:spacing w:after="0"/>
              <w:rPr>
                <w:b/>
                <w:i/>
                <w:noProof/>
              </w:rPr>
            </w:pPr>
            <w:r>
              <w:rPr>
                <w:b/>
                <w:i/>
                <w:noProof/>
              </w:rPr>
              <w:t>Consequences if not approved:</w:t>
            </w:r>
          </w:p>
        </w:tc>
        <w:tc>
          <w:tcPr>
            <w:tcW w:w="6946" w:type="dxa"/>
            <w:gridSpan w:val="9"/>
            <w:tcBorders>
              <w:bottom w:val="single" w:sz="4" w:space="0" w:color="auto"/>
              <w:right w:val="single" w:sz="4" w:space="0" w:color="auto"/>
            </w:tcBorders>
            <w:shd w:val="pct30" w:color="FFFF00" w:fill="auto"/>
          </w:tcPr>
          <w:p w14:paraId="58663D02" w14:textId="77777777" w:rsidR="00B9689F" w:rsidRDefault="00B9689F" w:rsidP="00101079">
            <w:pPr>
              <w:pStyle w:val="CRCoverPage"/>
              <w:spacing w:after="0"/>
              <w:ind w:left="100"/>
              <w:rPr>
                <w:noProof/>
              </w:rPr>
            </w:pPr>
            <w:r>
              <w:rPr>
                <w:noProof/>
              </w:rPr>
              <w:t>Implementers will not be able to run conformance tests</w:t>
            </w:r>
          </w:p>
        </w:tc>
      </w:tr>
      <w:tr w:rsidR="00B9689F" w:rsidRPr="007D031B" w14:paraId="3CC09A5F" w14:textId="77777777" w:rsidTr="00101079">
        <w:tc>
          <w:tcPr>
            <w:tcW w:w="2694" w:type="dxa"/>
            <w:gridSpan w:val="2"/>
          </w:tcPr>
          <w:p w14:paraId="4A3DCF71" w14:textId="77777777" w:rsidR="00B9689F" w:rsidRDefault="00B9689F" w:rsidP="00101079">
            <w:pPr>
              <w:pStyle w:val="CRCoverPage"/>
              <w:spacing w:after="0"/>
              <w:rPr>
                <w:b/>
                <w:i/>
                <w:noProof/>
                <w:sz w:val="8"/>
                <w:szCs w:val="8"/>
              </w:rPr>
            </w:pPr>
          </w:p>
        </w:tc>
        <w:tc>
          <w:tcPr>
            <w:tcW w:w="6946" w:type="dxa"/>
            <w:gridSpan w:val="9"/>
          </w:tcPr>
          <w:p w14:paraId="404BF346" w14:textId="77777777" w:rsidR="00B9689F" w:rsidRDefault="00B9689F" w:rsidP="00101079">
            <w:pPr>
              <w:pStyle w:val="CRCoverPage"/>
              <w:spacing w:after="0"/>
              <w:rPr>
                <w:noProof/>
                <w:sz w:val="8"/>
                <w:szCs w:val="8"/>
              </w:rPr>
            </w:pPr>
          </w:p>
        </w:tc>
      </w:tr>
      <w:tr w:rsidR="00B9689F" w:rsidRPr="007D031B" w14:paraId="04F4F068" w14:textId="77777777" w:rsidTr="00101079">
        <w:tc>
          <w:tcPr>
            <w:tcW w:w="2694" w:type="dxa"/>
            <w:gridSpan w:val="2"/>
            <w:tcBorders>
              <w:top w:val="single" w:sz="4" w:space="0" w:color="auto"/>
              <w:left w:val="single" w:sz="4" w:space="0" w:color="auto"/>
            </w:tcBorders>
          </w:tcPr>
          <w:p w14:paraId="43EF1577" w14:textId="77777777" w:rsidR="00B9689F" w:rsidRDefault="00B9689F" w:rsidP="00101079">
            <w:pPr>
              <w:pStyle w:val="CRCoverPage"/>
              <w:tabs>
                <w:tab w:val="right" w:pos="2184"/>
              </w:tabs>
              <w:spacing w:after="0"/>
              <w:rPr>
                <w:b/>
                <w:i/>
                <w:noProof/>
              </w:rPr>
            </w:pPr>
            <w:r>
              <w:rPr>
                <w:b/>
                <w:i/>
                <w:noProof/>
              </w:rPr>
              <w:t>Clauses affected:</w:t>
            </w:r>
          </w:p>
        </w:tc>
        <w:tc>
          <w:tcPr>
            <w:tcW w:w="6946" w:type="dxa"/>
            <w:gridSpan w:val="9"/>
            <w:tcBorders>
              <w:top w:val="single" w:sz="4" w:space="0" w:color="auto"/>
              <w:right w:val="single" w:sz="4" w:space="0" w:color="auto"/>
            </w:tcBorders>
            <w:shd w:val="pct30" w:color="FFFF00" w:fill="auto"/>
          </w:tcPr>
          <w:p w14:paraId="46173FBC" w14:textId="77777777" w:rsidR="00B9689F" w:rsidRDefault="00B9689F" w:rsidP="00101079">
            <w:pPr>
              <w:pStyle w:val="CRCoverPage"/>
              <w:spacing w:after="0"/>
              <w:ind w:left="100"/>
              <w:rPr>
                <w:noProof/>
              </w:rPr>
            </w:pPr>
            <w:r>
              <w:rPr>
                <w:noProof/>
              </w:rPr>
              <w:t>1, 2, 4.1, 5.2, 6.3.6 (new), 7.1, 7.3, Readme.txt (separate file), electronic attachment</w:t>
            </w:r>
          </w:p>
        </w:tc>
      </w:tr>
      <w:tr w:rsidR="00B9689F" w:rsidRPr="007D031B" w14:paraId="50DC84F4" w14:textId="77777777" w:rsidTr="00101079">
        <w:tc>
          <w:tcPr>
            <w:tcW w:w="2694" w:type="dxa"/>
            <w:gridSpan w:val="2"/>
            <w:tcBorders>
              <w:left w:val="single" w:sz="4" w:space="0" w:color="auto"/>
            </w:tcBorders>
          </w:tcPr>
          <w:p w14:paraId="43B788D8" w14:textId="77777777" w:rsidR="00B9689F" w:rsidRDefault="00B9689F" w:rsidP="00101079">
            <w:pPr>
              <w:pStyle w:val="CRCoverPage"/>
              <w:spacing w:after="0"/>
              <w:rPr>
                <w:b/>
                <w:i/>
                <w:noProof/>
                <w:sz w:val="8"/>
                <w:szCs w:val="8"/>
              </w:rPr>
            </w:pPr>
          </w:p>
        </w:tc>
        <w:tc>
          <w:tcPr>
            <w:tcW w:w="6946" w:type="dxa"/>
            <w:gridSpan w:val="9"/>
            <w:tcBorders>
              <w:right w:val="single" w:sz="4" w:space="0" w:color="auto"/>
            </w:tcBorders>
          </w:tcPr>
          <w:p w14:paraId="73098FBF" w14:textId="77777777" w:rsidR="00B9689F" w:rsidRDefault="00B9689F" w:rsidP="00101079">
            <w:pPr>
              <w:pStyle w:val="CRCoverPage"/>
              <w:spacing w:after="0"/>
              <w:rPr>
                <w:noProof/>
                <w:sz w:val="8"/>
                <w:szCs w:val="8"/>
              </w:rPr>
            </w:pPr>
          </w:p>
        </w:tc>
      </w:tr>
      <w:tr w:rsidR="00B9689F" w14:paraId="0C90AFDE" w14:textId="77777777" w:rsidTr="00101079">
        <w:tc>
          <w:tcPr>
            <w:tcW w:w="2694" w:type="dxa"/>
            <w:gridSpan w:val="2"/>
            <w:tcBorders>
              <w:left w:val="single" w:sz="4" w:space="0" w:color="auto"/>
            </w:tcBorders>
          </w:tcPr>
          <w:p w14:paraId="36E55424" w14:textId="77777777" w:rsidR="00B9689F" w:rsidRDefault="00B9689F" w:rsidP="00101079">
            <w:pPr>
              <w:pStyle w:val="CRCoverPage"/>
              <w:tabs>
                <w:tab w:val="right" w:pos="2184"/>
              </w:tabs>
              <w:spacing w:after="0"/>
              <w:rPr>
                <w:b/>
                <w:i/>
                <w:noProof/>
              </w:rPr>
            </w:pPr>
          </w:p>
        </w:tc>
        <w:tc>
          <w:tcPr>
            <w:tcW w:w="284" w:type="dxa"/>
            <w:tcBorders>
              <w:top w:val="single" w:sz="4" w:space="0" w:color="auto"/>
              <w:left w:val="single" w:sz="4" w:space="0" w:color="auto"/>
              <w:bottom w:val="single" w:sz="4" w:space="0" w:color="auto"/>
            </w:tcBorders>
          </w:tcPr>
          <w:p w14:paraId="16D9B835" w14:textId="77777777" w:rsidR="00B9689F" w:rsidRDefault="00B9689F" w:rsidP="00101079">
            <w:pPr>
              <w:pStyle w:val="CRCoverPage"/>
              <w:spacing w:after="0"/>
              <w:jc w:val="center"/>
              <w:rPr>
                <w:b/>
                <w:caps/>
                <w:noProof/>
              </w:rPr>
            </w:pPr>
            <w:r>
              <w:rPr>
                <w:b/>
                <w:caps/>
                <w:noProof/>
              </w:rPr>
              <w:t>Y</w:t>
            </w:r>
          </w:p>
        </w:tc>
        <w:tc>
          <w:tcPr>
            <w:tcW w:w="284" w:type="dxa"/>
            <w:tcBorders>
              <w:top w:val="single" w:sz="4" w:space="0" w:color="auto"/>
              <w:left w:val="single" w:sz="4" w:space="0" w:color="auto"/>
              <w:bottom w:val="single" w:sz="4" w:space="0" w:color="auto"/>
              <w:right w:val="single" w:sz="4" w:space="0" w:color="auto"/>
            </w:tcBorders>
            <w:shd w:val="clear" w:color="FFFF00" w:fill="auto"/>
          </w:tcPr>
          <w:p w14:paraId="397C758A" w14:textId="77777777" w:rsidR="00B9689F" w:rsidRDefault="00B9689F" w:rsidP="00101079">
            <w:pPr>
              <w:pStyle w:val="CRCoverPage"/>
              <w:spacing w:after="0"/>
              <w:jc w:val="center"/>
              <w:rPr>
                <w:b/>
                <w:caps/>
                <w:noProof/>
              </w:rPr>
            </w:pPr>
            <w:r>
              <w:rPr>
                <w:b/>
                <w:caps/>
                <w:noProof/>
              </w:rPr>
              <w:t>N</w:t>
            </w:r>
          </w:p>
        </w:tc>
        <w:tc>
          <w:tcPr>
            <w:tcW w:w="2977" w:type="dxa"/>
            <w:gridSpan w:val="4"/>
          </w:tcPr>
          <w:p w14:paraId="76B5F005" w14:textId="77777777" w:rsidR="00B9689F" w:rsidRDefault="00B9689F" w:rsidP="00101079">
            <w:pPr>
              <w:pStyle w:val="CRCoverPage"/>
              <w:tabs>
                <w:tab w:val="right" w:pos="2893"/>
              </w:tabs>
              <w:spacing w:after="0"/>
              <w:rPr>
                <w:noProof/>
              </w:rPr>
            </w:pPr>
          </w:p>
        </w:tc>
        <w:tc>
          <w:tcPr>
            <w:tcW w:w="3401" w:type="dxa"/>
            <w:gridSpan w:val="3"/>
            <w:tcBorders>
              <w:right w:val="single" w:sz="4" w:space="0" w:color="auto"/>
            </w:tcBorders>
            <w:shd w:val="clear" w:color="FFFF00" w:fill="auto"/>
          </w:tcPr>
          <w:p w14:paraId="3CC5D532" w14:textId="77777777" w:rsidR="00B9689F" w:rsidRDefault="00B9689F" w:rsidP="00101079">
            <w:pPr>
              <w:pStyle w:val="CRCoverPage"/>
              <w:spacing w:after="0"/>
              <w:ind w:left="99"/>
              <w:rPr>
                <w:noProof/>
              </w:rPr>
            </w:pPr>
          </w:p>
        </w:tc>
      </w:tr>
      <w:tr w:rsidR="00B9689F" w14:paraId="3DE75680" w14:textId="77777777" w:rsidTr="00101079">
        <w:tc>
          <w:tcPr>
            <w:tcW w:w="2694" w:type="dxa"/>
            <w:gridSpan w:val="2"/>
            <w:tcBorders>
              <w:left w:val="single" w:sz="4" w:space="0" w:color="auto"/>
            </w:tcBorders>
          </w:tcPr>
          <w:p w14:paraId="25B77CD1" w14:textId="77777777" w:rsidR="00B9689F" w:rsidRDefault="00B9689F" w:rsidP="00101079">
            <w:pPr>
              <w:pStyle w:val="CRCoverPage"/>
              <w:tabs>
                <w:tab w:val="right" w:pos="2184"/>
              </w:tabs>
              <w:spacing w:after="0"/>
              <w:rPr>
                <w:b/>
                <w:i/>
                <w:noProof/>
              </w:rPr>
            </w:pPr>
            <w:r>
              <w:rPr>
                <w:b/>
                <w:i/>
                <w:noProof/>
              </w:rPr>
              <w:t>Other specs</w:t>
            </w:r>
          </w:p>
        </w:tc>
        <w:tc>
          <w:tcPr>
            <w:tcW w:w="284" w:type="dxa"/>
            <w:tcBorders>
              <w:top w:val="single" w:sz="4" w:space="0" w:color="auto"/>
              <w:left w:val="single" w:sz="4" w:space="0" w:color="auto"/>
              <w:bottom w:val="single" w:sz="4" w:space="0" w:color="auto"/>
            </w:tcBorders>
            <w:shd w:val="pct25" w:color="FFFF00" w:fill="auto"/>
          </w:tcPr>
          <w:p w14:paraId="0B3C1500" w14:textId="77777777" w:rsidR="00B9689F" w:rsidRDefault="00B9689F" w:rsidP="00101079">
            <w:pPr>
              <w:pStyle w:val="CRCoverPage"/>
              <w:spacing w:after="0"/>
              <w:jc w:val="center"/>
              <w:rPr>
                <w:b/>
                <w:caps/>
                <w:noProof/>
              </w:rPr>
            </w:pPr>
          </w:p>
        </w:tc>
        <w:tc>
          <w:tcPr>
            <w:tcW w:w="284" w:type="dxa"/>
            <w:tcBorders>
              <w:top w:val="single" w:sz="4" w:space="0" w:color="auto"/>
              <w:left w:val="single" w:sz="4" w:space="0" w:color="auto"/>
              <w:bottom w:val="single" w:sz="4" w:space="0" w:color="auto"/>
              <w:right w:val="single" w:sz="4" w:space="0" w:color="auto"/>
            </w:tcBorders>
            <w:shd w:val="pct30" w:color="FFFF00" w:fill="auto"/>
          </w:tcPr>
          <w:p w14:paraId="1AFE67E2" w14:textId="77777777" w:rsidR="00B9689F" w:rsidRDefault="00B9689F" w:rsidP="00101079">
            <w:pPr>
              <w:pStyle w:val="CRCoverPage"/>
              <w:spacing w:after="0"/>
              <w:jc w:val="center"/>
              <w:rPr>
                <w:b/>
                <w:caps/>
                <w:noProof/>
              </w:rPr>
            </w:pPr>
            <w:r>
              <w:rPr>
                <w:b/>
                <w:caps/>
                <w:noProof/>
              </w:rPr>
              <w:t>X</w:t>
            </w:r>
          </w:p>
        </w:tc>
        <w:tc>
          <w:tcPr>
            <w:tcW w:w="2977" w:type="dxa"/>
            <w:gridSpan w:val="4"/>
          </w:tcPr>
          <w:p w14:paraId="2CE41C80" w14:textId="77777777" w:rsidR="00B9689F" w:rsidRDefault="00B9689F" w:rsidP="00101079">
            <w:pPr>
              <w:pStyle w:val="CRCoverPage"/>
              <w:tabs>
                <w:tab w:val="right" w:pos="2893"/>
              </w:tabs>
              <w:spacing w:after="0"/>
              <w:rPr>
                <w:noProof/>
              </w:rPr>
            </w:pPr>
            <w:r>
              <w:rPr>
                <w:noProof/>
              </w:rPr>
              <w:t xml:space="preserve"> Other core specifications</w:t>
            </w:r>
            <w:r>
              <w:rPr>
                <w:noProof/>
              </w:rPr>
              <w:tab/>
            </w:r>
          </w:p>
        </w:tc>
        <w:tc>
          <w:tcPr>
            <w:tcW w:w="3401" w:type="dxa"/>
            <w:gridSpan w:val="3"/>
            <w:tcBorders>
              <w:right w:val="single" w:sz="4" w:space="0" w:color="auto"/>
            </w:tcBorders>
            <w:shd w:val="pct30" w:color="FFFF00" w:fill="auto"/>
          </w:tcPr>
          <w:p w14:paraId="46261458" w14:textId="77777777" w:rsidR="00B9689F" w:rsidRDefault="00B9689F" w:rsidP="00101079">
            <w:pPr>
              <w:pStyle w:val="CRCoverPage"/>
              <w:spacing w:after="0"/>
              <w:ind w:left="99"/>
              <w:rPr>
                <w:noProof/>
              </w:rPr>
            </w:pPr>
            <w:r>
              <w:rPr>
                <w:noProof/>
              </w:rPr>
              <w:t xml:space="preserve">TS/TR ... CR ... </w:t>
            </w:r>
          </w:p>
        </w:tc>
      </w:tr>
      <w:tr w:rsidR="00B9689F" w14:paraId="4FE03394" w14:textId="77777777" w:rsidTr="00101079">
        <w:tc>
          <w:tcPr>
            <w:tcW w:w="2694" w:type="dxa"/>
            <w:gridSpan w:val="2"/>
            <w:tcBorders>
              <w:left w:val="single" w:sz="4" w:space="0" w:color="auto"/>
            </w:tcBorders>
          </w:tcPr>
          <w:p w14:paraId="6EEE40DE" w14:textId="77777777" w:rsidR="00B9689F" w:rsidRDefault="00B9689F" w:rsidP="00101079">
            <w:pPr>
              <w:pStyle w:val="CRCoverPage"/>
              <w:spacing w:after="0"/>
              <w:rPr>
                <w:b/>
                <w:i/>
                <w:noProof/>
              </w:rPr>
            </w:pPr>
            <w:r>
              <w:rPr>
                <w:b/>
                <w:i/>
                <w:noProof/>
              </w:rPr>
              <w:t>affected:</w:t>
            </w:r>
          </w:p>
        </w:tc>
        <w:tc>
          <w:tcPr>
            <w:tcW w:w="284" w:type="dxa"/>
            <w:tcBorders>
              <w:top w:val="single" w:sz="4" w:space="0" w:color="auto"/>
              <w:left w:val="single" w:sz="4" w:space="0" w:color="auto"/>
              <w:bottom w:val="single" w:sz="4" w:space="0" w:color="auto"/>
            </w:tcBorders>
            <w:shd w:val="pct25" w:color="FFFF00" w:fill="auto"/>
          </w:tcPr>
          <w:p w14:paraId="453B72B8" w14:textId="77777777" w:rsidR="00B9689F" w:rsidRDefault="00B9689F" w:rsidP="00101079">
            <w:pPr>
              <w:pStyle w:val="CRCoverPage"/>
              <w:spacing w:after="0"/>
              <w:jc w:val="center"/>
              <w:rPr>
                <w:b/>
                <w:caps/>
                <w:noProof/>
              </w:rPr>
            </w:pPr>
          </w:p>
        </w:tc>
        <w:tc>
          <w:tcPr>
            <w:tcW w:w="284" w:type="dxa"/>
            <w:tcBorders>
              <w:top w:val="single" w:sz="4" w:space="0" w:color="auto"/>
              <w:left w:val="single" w:sz="4" w:space="0" w:color="auto"/>
              <w:bottom w:val="single" w:sz="4" w:space="0" w:color="auto"/>
              <w:right w:val="single" w:sz="4" w:space="0" w:color="auto"/>
            </w:tcBorders>
            <w:shd w:val="pct30" w:color="FFFF00" w:fill="auto"/>
          </w:tcPr>
          <w:p w14:paraId="14ACD03E" w14:textId="77777777" w:rsidR="00B9689F" w:rsidRDefault="00B9689F" w:rsidP="00101079">
            <w:pPr>
              <w:pStyle w:val="CRCoverPage"/>
              <w:spacing w:after="0"/>
              <w:jc w:val="center"/>
              <w:rPr>
                <w:b/>
                <w:caps/>
                <w:noProof/>
              </w:rPr>
            </w:pPr>
            <w:r>
              <w:rPr>
                <w:b/>
                <w:caps/>
                <w:noProof/>
              </w:rPr>
              <w:t>X</w:t>
            </w:r>
          </w:p>
        </w:tc>
        <w:tc>
          <w:tcPr>
            <w:tcW w:w="2977" w:type="dxa"/>
            <w:gridSpan w:val="4"/>
          </w:tcPr>
          <w:p w14:paraId="44BD945E" w14:textId="77777777" w:rsidR="00B9689F" w:rsidRDefault="00B9689F" w:rsidP="00101079">
            <w:pPr>
              <w:pStyle w:val="CRCoverPage"/>
              <w:spacing w:after="0"/>
              <w:rPr>
                <w:noProof/>
              </w:rPr>
            </w:pPr>
            <w:r>
              <w:rPr>
                <w:noProof/>
              </w:rPr>
              <w:t xml:space="preserve"> Test specifications</w:t>
            </w:r>
          </w:p>
        </w:tc>
        <w:tc>
          <w:tcPr>
            <w:tcW w:w="3401" w:type="dxa"/>
            <w:gridSpan w:val="3"/>
            <w:tcBorders>
              <w:right w:val="single" w:sz="4" w:space="0" w:color="auto"/>
            </w:tcBorders>
            <w:shd w:val="pct30" w:color="FFFF00" w:fill="auto"/>
          </w:tcPr>
          <w:p w14:paraId="37F1BCAE" w14:textId="77777777" w:rsidR="00B9689F" w:rsidRDefault="00B9689F" w:rsidP="00101079">
            <w:pPr>
              <w:pStyle w:val="CRCoverPage"/>
              <w:spacing w:after="0"/>
              <w:ind w:left="99"/>
              <w:rPr>
                <w:noProof/>
              </w:rPr>
            </w:pPr>
            <w:r>
              <w:rPr>
                <w:noProof/>
              </w:rPr>
              <w:t xml:space="preserve">TS/TR ... CR ... </w:t>
            </w:r>
          </w:p>
        </w:tc>
      </w:tr>
      <w:tr w:rsidR="00B9689F" w14:paraId="7C2FC921" w14:textId="77777777" w:rsidTr="00101079">
        <w:tc>
          <w:tcPr>
            <w:tcW w:w="2694" w:type="dxa"/>
            <w:gridSpan w:val="2"/>
            <w:tcBorders>
              <w:left w:val="single" w:sz="4" w:space="0" w:color="auto"/>
            </w:tcBorders>
          </w:tcPr>
          <w:p w14:paraId="6727A2D5" w14:textId="77777777" w:rsidR="00B9689F" w:rsidRDefault="00B9689F" w:rsidP="00101079">
            <w:pPr>
              <w:pStyle w:val="CRCoverPage"/>
              <w:spacing w:after="0"/>
              <w:rPr>
                <w:b/>
                <w:i/>
                <w:noProof/>
              </w:rPr>
            </w:pPr>
            <w:r>
              <w:rPr>
                <w:b/>
                <w:i/>
                <w:noProof/>
              </w:rPr>
              <w:t>(show related CRs)</w:t>
            </w:r>
          </w:p>
        </w:tc>
        <w:tc>
          <w:tcPr>
            <w:tcW w:w="284" w:type="dxa"/>
            <w:tcBorders>
              <w:top w:val="single" w:sz="4" w:space="0" w:color="auto"/>
              <w:left w:val="single" w:sz="4" w:space="0" w:color="auto"/>
              <w:bottom w:val="single" w:sz="4" w:space="0" w:color="auto"/>
            </w:tcBorders>
            <w:shd w:val="pct25" w:color="FFFF00" w:fill="auto"/>
          </w:tcPr>
          <w:p w14:paraId="769EBF0F" w14:textId="77777777" w:rsidR="00B9689F" w:rsidRDefault="00B9689F" w:rsidP="00101079">
            <w:pPr>
              <w:pStyle w:val="CRCoverPage"/>
              <w:spacing w:after="0"/>
              <w:jc w:val="center"/>
              <w:rPr>
                <w:b/>
                <w:caps/>
                <w:noProof/>
              </w:rPr>
            </w:pPr>
          </w:p>
        </w:tc>
        <w:tc>
          <w:tcPr>
            <w:tcW w:w="284" w:type="dxa"/>
            <w:tcBorders>
              <w:top w:val="single" w:sz="4" w:space="0" w:color="auto"/>
              <w:left w:val="single" w:sz="4" w:space="0" w:color="auto"/>
              <w:bottom w:val="single" w:sz="4" w:space="0" w:color="auto"/>
              <w:right w:val="single" w:sz="4" w:space="0" w:color="auto"/>
            </w:tcBorders>
            <w:shd w:val="pct30" w:color="FFFF00" w:fill="auto"/>
          </w:tcPr>
          <w:p w14:paraId="4314A20D" w14:textId="77777777" w:rsidR="00B9689F" w:rsidRDefault="00B9689F" w:rsidP="00101079">
            <w:pPr>
              <w:pStyle w:val="CRCoverPage"/>
              <w:spacing w:after="0"/>
              <w:jc w:val="center"/>
              <w:rPr>
                <w:b/>
                <w:caps/>
                <w:noProof/>
              </w:rPr>
            </w:pPr>
            <w:r>
              <w:rPr>
                <w:b/>
                <w:caps/>
                <w:noProof/>
              </w:rPr>
              <w:t>X</w:t>
            </w:r>
          </w:p>
        </w:tc>
        <w:tc>
          <w:tcPr>
            <w:tcW w:w="2977" w:type="dxa"/>
            <w:gridSpan w:val="4"/>
          </w:tcPr>
          <w:p w14:paraId="0999B374" w14:textId="77777777" w:rsidR="00B9689F" w:rsidRDefault="00B9689F" w:rsidP="00101079">
            <w:pPr>
              <w:pStyle w:val="CRCoverPage"/>
              <w:spacing w:after="0"/>
              <w:rPr>
                <w:noProof/>
              </w:rPr>
            </w:pPr>
            <w:r>
              <w:rPr>
                <w:noProof/>
              </w:rPr>
              <w:t xml:space="preserve"> O&amp;M Specifications</w:t>
            </w:r>
          </w:p>
        </w:tc>
        <w:tc>
          <w:tcPr>
            <w:tcW w:w="3401" w:type="dxa"/>
            <w:gridSpan w:val="3"/>
            <w:tcBorders>
              <w:right w:val="single" w:sz="4" w:space="0" w:color="auto"/>
            </w:tcBorders>
            <w:shd w:val="pct30" w:color="FFFF00" w:fill="auto"/>
          </w:tcPr>
          <w:p w14:paraId="68861DBD" w14:textId="77777777" w:rsidR="00B9689F" w:rsidRDefault="00B9689F" w:rsidP="00101079">
            <w:pPr>
              <w:pStyle w:val="CRCoverPage"/>
              <w:spacing w:after="0"/>
              <w:ind w:left="99"/>
              <w:rPr>
                <w:noProof/>
              </w:rPr>
            </w:pPr>
            <w:r>
              <w:rPr>
                <w:noProof/>
              </w:rPr>
              <w:t xml:space="preserve">TS/TR ... CR ... </w:t>
            </w:r>
          </w:p>
        </w:tc>
      </w:tr>
      <w:tr w:rsidR="00B9689F" w14:paraId="0181DC3B" w14:textId="77777777" w:rsidTr="00101079">
        <w:tc>
          <w:tcPr>
            <w:tcW w:w="2694" w:type="dxa"/>
            <w:gridSpan w:val="2"/>
            <w:tcBorders>
              <w:left w:val="single" w:sz="4" w:space="0" w:color="auto"/>
            </w:tcBorders>
          </w:tcPr>
          <w:p w14:paraId="5043DF4A" w14:textId="77777777" w:rsidR="00B9689F" w:rsidRDefault="00B9689F" w:rsidP="00101079">
            <w:pPr>
              <w:pStyle w:val="CRCoverPage"/>
              <w:spacing w:after="0"/>
              <w:rPr>
                <w:b/>
                <w:i/>
                <w:noProof/>
              </w:rPr>
            </w:pPr>
          </w:p>
        </w:tc>
        <w:tc>
          <w:tcPr>
            <w:tcW w:w="6946" w:type="dxa"/>
            <w:gridSpan w:val="9"/>
            <w:tcBorders>
              <w:right w:val="single" w:sz="4" w:space="0" w:color="auto"/>
            </w:tcBorders>
          </w:tcPr>
          <w:p w14:paraId="56D9EDBA" w14:textId="77777777" w:rsidR="00B9689F" w:rsidRDefault="00B9689F" w:rsidP="00101079">
            <w:pPr>
              <w:pStyle w:val="CRCoverPage"/>
              <w:spacing w:after="0"/>
              <w:rPr>
                <w:noProof/>
              </w:rPr>
            </w:pPr>
          </w:p>
        </w:tc>
      </w:tr>
      <w:tr w:rsidR="00B9689F" w:rsidRPr="007D031B" w14:paraId="52B075C0" w14:textId="77777777" w:rsidTr="00101079">
        <w:tc>
          <w:tcPr>
            <w:tcW w:w="2694" w:type="dxa"/>
            <w:gridSpan w:val="2"/>
            <w:tcBorders>
              <w:left w:val="single" w:sz="4" w:space="0" w:color="auto"/>
              <w:bottom w:val="single" w:sz="4" w:space="0" w:color="auto"/>
            </w:tcBorders>
          </w:tcPr>
          <w:p w14:paraId="6DEA66DF" w14:textId="77777777" w:rsidR="00B9689F" w:rsidRDefault="00B9689F" w:rsidP="00101079">
            <w:pPr>
              <w:pStyle w:val="CRCoverPage"/>
              <w:tabs>
                <w:tab w:val="right" w:pos="2184"/>
              </w:tabs>
              <w:spacing w:after="0"/>
              <w:rPr>
                <w:b/>
                <w:i/>
                <w:noProof/>
              </w:rPr>
            </w:pPr>
            <w:r>
              <w:rPr>
                <w:b/>
                <w:i/>
                <w:noProof/>
              </w:rPr>
              <w:t>Other comments:</w:t>
            </w:r>
          </w:p>
        </w:tc>
        <w:tc>
          <w:tcPr>
            <w:tcW w:w="6946" w:type="dxa"/>
            <w:gridSpan w:val="9"/>
            <w:tcBorders>
              <w:bottom w:val="single" w:sz="4" w:space="0" w:color="auto"/>
              <w:right w:val="single" w:sz="4" w:space="0" w:color="auto"/>
            </w:tcBorders>
            <w:shd w:val="pct30" w:color="FFFF00" w:fill="auto"/>
          </w:tcPr>
          <w:p w14:paraId="547975FE" w14:textId="77777777" w:rsidR="00B9689F" w:rsidRPr="00DA43BC" w:rsidRDefault="00B9689F" w:rsidP="00101079">
            <w:pPr>
              <w:pStyle w:val="CRCoverPage"/>
              <w:spacing w:after="0"/>
              <w:ind w:left="100"/>
              <w:rPr>
                <w:noProof/>
                <w:highlight w:val="yellow"/>
              </w:rPr>
            </w:pPr>
            <w:r w:rsidRPr="00043598">
              <w:rPr>
                <w:noProof/>
              </w:rPr>
              <w:t>Updates to electronic attachment depend on TS 26.258 CR 00</w:t>
            </w:r>
            <w:r>
              <w:rPr>
                <w:noProof/>
              </w:rPr>
              <w:t>04</w:t>
            </w:r>
            <w:r w:rsidRPr="00043598">
              <w:rPr>
                <w:noProof/>
              </w:rPr>
              <w:t>.</w:t>
            </w:r>
          </w:p>
        </w:tc>
      </w:tr>
      <w:tr w:rsidR="00B9689F" w:rsidRPr="007D031B" w14:paraId="408977F6" w14:textId="77777777" w:rsidTr="00101079">
        <w:tc>
          <w:tcPr>
            <w:tcW w:w="2694" w:type="dxa"/>
            <w:gridSpan w:val="2"/>
            <w:tcBorders>
              <w:top w:val="single" w:sz="4" w:space="0" w:color="auto"/>
              <w:bottom w:val="single" w:sz="4" w:space="0" w:color="auto"/>
            </w:tcBorders>
          </w:tcPr>
          <w:p w14:paraId="56A236D7" w14:textId="77777777" w:rsidR="00B9689F" w:rsidRPr="008863B9" w:rsidRDefault="00B9689F" w:rsidP="00101079">
            <w:pPr>
              <w:pStyle w:val="CRCoverPage"/>
              <w:tabs>
                <w:tab w:val="right" w:pos="2184"/>
              </w:tabs>
              <w:spacing w:after="0"/>
              <w:rPr>
                <w:b/>
                <w:i/>
                <w:noProof/>
                <w:sz w:val="8"/>
                <w:szCs w:val="8"/>
              </w:rPr>
            </w:pPr>
          </w:p>
        </w:tc>
        <w:tc>
          <w:tcPr>
            <w:tcW w:w="6946" w:type="dxa"/>
            <w:gridSpan w:val="9"/>
            <w:tcBorders>
              <w:top w:val="single" w:sz="4" w:space="0" w:color="auto"/>
              <w:bottom w:val="single" w:sz="4" w:space="0" w:color="auto"/>
            </w:tcBorders>
            <w:shd w:val="solid" w:color="FFFFFF" w:themeColor="background1" w:fill="auto"/>
          </w:tcPr>
          <w:p w14:paraId="281ECC1F" w14:textId="77777777" w:rsidR="00B9689F" w:rsidRPr="008863B9" w:rsidRDefault="00B9689F" w:rsidP="00101079">
            <w:pPr>
              <w:pStyle w:val="CRCoverPage"/>
              <w:spacing w:after="0"/>
              <w:ind w:left="100"/>
              <w:rPr>
                <w:noProof/>
                <w:sz w:val="8"/>
                <w:szCs w:val="8"/>
              </w:rPr>
            </w:pPr>
          </w:p>
        </w:tc>
      </w:tr>
      <w:tr w:rsidR="00B9689F" w:rsidRPr="007D031B" w14:paraId="69A8D4DD" w14:textId="77777777" w:rsidTr="00101079">
        <w:tc>
          <w:tcPr>
            <w:tcW w:w="2694" w:type="dxa"/>
            <w:gridSpan w:val="2"/>
            <w:tcBorders>
              <w:top w:val="single" w:sz="4" w:space="0" w:color="auto"/>
              <w:left w:val="single" w:sz="4" w:space="0" w:color="auto"/>
              <w:bottom w:val="single" w:sz="4" w:space="0" w:color="auto"/>
            </w:tcBorders>
          </w:tcPr>
          <w:p w14:paraId="74CBE2C5" w14:textId="77777777" w:rsidR="00B9689F" w:rsidRDefault="00B9689F" w:rsidP="00101079">
            <w:pPr>
              <w:pStyle w:val="CRCoverPage"/>
              <w:tabs>
                <w:tab w:val="right" w:pos="2184"/>
              </w:tabs>
              <w:spacing w:after="0"/>
              <w:rPr>
                <w:b/>
                <w:i/>
                <w:noProof/>
              </w:rPr>
            </w:pPr>
            <w:r>
              <w:rPr>
                <w:b/>
                <w:i/>
                <w:noProof/>
              </w:rPr>
              <w:t>This CR's revision history:</w:t>
            </w:r>
          </w:p>
        </w:tc>
        <w:tc>
          <w:tcPr>
            <w:tcW w:w="6946" w:type="dxa"/>
            <w:gridSpan w:val="9"/>
            <w:tcBorders>
              <w:top w:val="single" w:sz="4" w:space="0" w:color="auto"/>
              <w:bottom w:val="single" w:sz="4" w:space="0" w:color="auto"/>
              <w:right w:val="single" w:sz="4" w:space="0" w:color="auto"/>
            </w:tcBorders>
            <w:shd w:val="pct30" w:color="FFFF00" w:fill="auto"/>
          </w:tcPr>
          <w:p w14:paraId="4CC78791" w14:textId="77777777" w:rsidR="00B9689F" w:rsidRDefault="00B9689F" w:rsidP="00101079">
            <w:pPr>
              <w:pStyle w:val="CRCoverPage"/>
              <w:spacing w:after="0"/>
              <w:ind w:left="100"/>
              <w:rPr>
                <w:noProof/>
              </w:rPr>
            </w:pPr>
            <w:r>
              <w:rPr>
                <w:noProof/>
              </w:rPr>
              <w:t>Rev 1: Corrected version for reference [10].</w:t>
            </w:r>
          </w:p>
          <w:p w14:paraId="1DA8A403" w14:textId="77777777" w:rsidR="00B9689F" w:rsidRDefault="00B9689F" w:rsidP="00101079">
            <w:pPr>
              <w:pStyle w:val="CRCoverPage"/>
              <w:spacing w:after="0"/>
              <w:ind w:left="100"/>
              <w:rPr>
                <w:noProof/>
              </w:rPr>
            </w:pPr>
            <w:r>
              <w:rPr>
                <w:noProof/>
              </w:rPr>
              <w:t>Rev 2: Updated LC3plus conformance to match 26.253, corrected styles.</w:t>
            </w:r>
          </w:p>
        </w:tc>
      </w:tr>
    </w:tbl>
    <w:p w14:paraId="17759814" w14:textId="77777777" w:rsidR="001E41F3" w:rsidRDefault="001E41F3">
      <w:pPr>
        <w:pStyle w:val="CRCoverPage"/>
        <w:spacing w:after="0"/>
        <w:rPr>
          <w:noProof/>
          <w:sz w:val="8"/>
          <w:szCs w:val="8"/>
        </w:rPr>
      </w:pPr>
    </w:p>
    <w:p w14:paraId="1557EA72" w14:textId="77777777" w:rsidR="001E41F3" w:rsidRDefault="001E41F3">
      <w:pPr>
        <w:rPr>
          <w:noProof/>
        </w:rPr>
        <w:sectPr w:rsidR="001E41F3">
          <w:headerReference w:type="even" r:id="rId11"/>
          <w:footnotePr>
            <w:numRestart w:val="eachSect"/>
          </w:footnotePr>
          <w:pgSz w:w="11907" w:h="16840" w:code="9"/>
          <w:pgMar w:top="1418" w:right="1134" w:bottom="1134" w:left="1134" w:header="680" w:footer="567" w:gutter="0"/>
          <w:cols w:space="720"/>
        </w:sectPr>
      </w:pPr>
    </w:p>
    <w:p w14:paraId="1DF34037" w14:textId="77777777" w:rsidR="007138FA" w:rsidRPr="00573DCC" w:rsidRDefault="007138FA" w:rsidP="007138FA">
      <w:pPr>
        <w:pStyle w:val="CRSeparator"/>
        <w:rPr>
          <w:lang w:val="en-US"/>
        </w:rPr>
      </w:pPr>
      <w:bookmarkStart w:id="1" w:name="_Hlk214569117"/>
      <w:r w:rsidRPr="00573DCC">
        <w:rPr>
          <w:lang w:val="en-US"/>
        </w:rPr>
        <w:lastRenderedPageBreak/>
        <w:t>==============First change==============</w:t>
      </w:r>
    </w:p>
    <w:p w14:paraId="17F345FD" w14:textId="77777777" w:rsidR="007138FA" w:rsidRPr="004D3578" w:rsidRDefault="007138FA" w:rsidP="007138FA">
      <w:pPr>
        <w:pStyle w:val="Heading1"/>
      </w:pPr>
      <w:bookmarkStart w:id="2" w:name="_Toc170385633"/>
      <w:r w:rsidRPr="004D3578">
        <w:t>1</w:t>
      </w:r>
      <w:r w:rsidRPr="004D3578">
        <w:tab/>
        <w:t>Scope</w:t>
      </w:r>
      <w:bookmarkEnd w:id="2"/>
    </w:p>
    <w:p w14:paraId="6AD0C3BD" w14:textId="77777777" w:rsidR="007138FA" w:rsidRPr="00573DCC" w:rsidRDefault="007138FA" w:rsidP="007138FA">
      <w:pPr>
        <w:rPr>
          <w:lang w:val="en-US"/>
        </w:rPr>
      </w:pPr>
      <w:r w:rsidRPr="00573DCC">
        <w:rPr>
          <w:lang w:val="en-US"/>
        </w:rPr>
        <w:t>The present document specifies the digital test sequences for the</w:t>
      </w:r>
      <w:r w:rsidRPr="00573DCC">
        <w:rPr>
          <w:lang w:val="en-US" w:eastAsia="ja-JP"/>
        </w:rPr>
        <w:t xml:space="preserve"> Immersive Voice and Audio Services (IVAS) </w:t>
      </w:r>
      <w:proofErr w:type="gramStart"/>
      <w:r w:rsidRPr="00573DCC">
        <w:rPr>
          <w:lang w:val="en-US" w:eastAsia="ja-JP"/>
        </w:rPr>
        <w:t>codec</w:t>
      </w:r>
      <w:proofErr w:type="gramEnd"/>
      <w:r w:rsidRPr="00573DCC">
        <w:rPr>
          <w:lang w:val="en-US"/>
        </w:rPr>
        <w:t>. These sequences shall be used in conformance testing for implementations of the IVAS codec (3GPP TS 26.</w:t>
      </w:r>
      <w:r w:rsidRPr="00573DCC">
        <w:rPr>
          <w:lang w:val="en-US" w:eastAsia="ja-JP"/>
        </w:rPr>
        <w:t>253</w:t>
      </w:r>
      <w:r w:rsidRPr="00573DCC">
        <w:rPr>
          <w:lang w:val="en-US"/>
        </w:rPr>
        <w:t>), Rendering (3GPP TS 26.254), Error Concealment of Lost Packets (3GPP TS 26.255) and Jitter Buffer Management (JBM) (3GPP TS 26.256) and its reference C code specification 3GPP TS 26.258 (floating-point)</w:t>
      </w:r>
      <w:r w:rsidRPr="00573DCC">
        <w:rPr>
          <w:lang w:val="en-US" w:eastAsia="ja-JP"/>
        </w:rPr>
        <w:t xml:space="preserve">. </w:t>
      </w:r>
      <w:ins w:id="3" w:author="Author">
        <w:r w:rsidRPr="00573DCC">
          <w:rPr>
            <w:lang w:val="en-US" w:eastAsia="ja-JP"/>
          </w:rPr>
          <w:t xml:space="preserve">The sequences shall also be used for </w:t>
        </w:r>
        <w:r w:rsidRPr="00573DCC">
          <w:rPr>
            <w:lang w:val="en-US"/>
          </w:rPr>
          <w:t>conformance testing of implementations of Split Rendering functions addressing Immersive Audio for Split Rendering Scenarios ISAR according to 3GPP TS 26.</w:t>
        </w:r>
        <w:r w:rsidRPr="00573DCC">
          <w:rPr>
            <w:lang w:val="en-US" w:eastAsia="ja-JP"/>
          </w:rPr>
          <w:t>249</w:t>
        </w:r>
        <w:r w:rsidRPr="00573DCC">
          <w:rPr>
            <w:lang w:val="en-US"/>
          </w:rPr>
          <w:t xml:space="preserve">. </w:t>
        </w:r>
      </w:ins>
      <w:r w:rsidRPr="00573DCC">
        <w:rPr>
          <w:lang w:val="en-US" w:eastAsia="ja-JP"/>
        </w:rPr>
        <w:t>In addition, the present document specifies procedures for conformance testing.</w:t>
      </w:r>
    </w:p>
    <w:p w14:paraId="65F218C7" w14:textId="77777777" w:rsidR="007138FA" w:rsidRPr="00573DCC" w:rsidRDefault="007138FA" w:rsidP="007138FA">
      <w:pPr>
        <w:pStyle w:val="CRSeparator"/>
        <w:rPr>
          <w:lang w:val="en-US"/>
        </w:rPr>
      </w:pPr>
      <w:r w:rsidRPr="00573DCC">
        <w:rPr>
          <w:lang w:val="en-US"/>
        </w:rPr>
        <w:t>==============Next change==============</w:t>
      </w:r>
    </w:p>
    <w:p w14:paraId="13AD7285" w14:textId="77777777" w:rsidR="007138FA" w:rsidRPr="00573DCC" w:rsidRDefault="007138FA" w:rsidP="007138FA">
      <w:pPr>
        <w:pStyle w:val="CRSeparator"/>
        <w:rPr>
          <w:lang w:val="en-US"/>
        </w:rPr>
      </w:pPr>
    </w:p>
    <w:p w14:paraId="000F2532" w14:textId="77777777" w:rsidR="007138FA" w:rsidRPr="004D3578" w:rsidRDefault="007138FA" w:rsidP="007138FA">
      <w:pPr>
        <w:pStyle w:val="Heading1"/>
      </w:pPr>
      <w:bookmarkStart w:id="4" w:name="_Toc129708869"/>
      <w:bookmarkStart w:id="5" w:name="_Ref167378677"/>
      <w:bookmarkStart w:id="6" w:name="_Toc187658310"/>
      <w:r>
        <w:t>2</w:t>
      </w:r>
      <w:r>
        <w:tab/>
        <w:t>References</w:t>
      </w:r>
      <w:bookmarkEnd w:id="4"/>
      <w:bookmarkEnd w:id="5"/>
      <w:bookmarkEnd w:id="6"/>
    </w:p>
    <w:p w14:paraId="6012B093" w14:textId="77777777" w:rsidR="007138FA" w:rsidRPr="00295089" w:rsidRDefault="007138FA" w:rsidP="007138FA">
      <w:r w:rsidRPr="00295089">
        <w:t>The following documents contain provisions which, through reference in this text, constitute provisions of the present document.</w:t>
      </w:r>
    </w:p>
    <w:p w14:paraId="480CE732" w14:textId="77777777" w:rsidR="007138FA" w:rsidRPr="00295089" w:rsidRDefault="007138FA" w:rsidP="007138FA">
      <w:r w:rsidRPr="00295089">
        <w:t>-</w:t>
      </w:r>
      <w:r w:rsidRPr="00295089">
        <w:tab/>
        <w:t>References are either specific (identified by date of publication, edition number, version number, etc.) or non</w:t>
      </w:r>
      <w:r w:rsidRPr="00295089">
        <w:noBreakHyphen/>
        <w:t>specific.</w:t>
      </w:r>
    </w:p>
    <w:p w14:paraId="320E50F1" w14:textId="77777777" w:rsidR="007138FA" w:rsidRPr="00295089" w:rsidRDefault="007138FA" w:rsidP="007138FA">
      <w:r w:rsidRPr="00295089">
        <w:t>-</w:t>
      </w:r>
      <w:r w:rsidRPr="00295089">
        <w:tab/>
        <w:t>For a specific reference, subsequent revisions do not apply.</w:t>
      </w:r>
    </w:p>
    <w:p w14:paraId="6A43F6FA" w14:textId="77777777" w:rsidR="007138FA" w:rsidRPr="00295089" w:rsidRDefault="007138FA" w:rsidP="007138FA">
      <w:r w:rsidRPr="00295089">
        <w:t>-</w:t>
      </w:r>
      <w:r w:rsidRPr="00295089">
        <w:tab/>
        <w:t>For a non-specific reference, the latest version applies. In the case of a reference to a 3GPP document (including a GSM document), a non-specific reference implicitly refers to the latest version of that document</w:t>
      </w:r>
      <w:r w:rsidRPr="00295089">
        <w:rPr>
          <w:i/>
        </w:rPr>
        <w:t xml:space="preserve"> in the same Release as the present document</w:t>
      </w:r>
      <w:r w:rsidRPr="00295089">
        <w:t>.</w:t>
      </w:r>
    </w:p>
    <w:p w14:paraId="4C66D552" w14:textId="77777777" w:rsidR="007138FA" w:rsidRPr="00573DCC" w:rsidRDefault="007138FA" w:rsidP="007138FA">
      <w:pPr>
        <w:pStyle w:val="EX"/>
        <w:rPr>
          <w:lang w:val="en-US"/>
        </w:rPr>
      </w:pPr>
      <w:r w:rsidRPr="00573DCC">
        <w:rPr>
          <w:lang w:val="en-US"/>
        </w:rPr>
        <w:t>[1]</w:t>
      </w:r>
      <w:r w:rsidRPr="00573DCC">
        <w:rPr>
          <w:lang w:val="en-US"/>
        </w:rPr>
        <w:tab/>
        <w:t>3GPP TR 21.905: "Vocabulary for 3GPP Specifications".</w:t>
      </w:r>
    </w:p>
    <w:p w14:paraId="20129856" w14:textId="77777777" w:rsidR="007138FA" w:rsidRPr="00573DCC" w:rsidRDefault="007138FA" w:rsidP="007138FA">
      <w:pPr>
        <w:pStyle w:val="EX"/>
        <w:rPr>
          <w:lang w:val="en-US" w:eastAsia="ja-JP"/>
        </w:rPr>
      </w:pPr>
      <w:r w:rsidRPr="00573DCC">
        <w:rPr>
          <w:rFonts w:eastAsia="SimSun"/>
          <w:lang w:val="en-US"/>
        </w:rPr>
        <w:t>[2]</w:t>
      </w:r>
      <w:r w:rsidRPr="00573DCC">
        <w:rPr>
          <w:rFonts w:eastAsia="SimSun"/>
          <w:lang w:val="en-US"/>
        </w:rPr>
        <w:tab/>
        <w:t>3GPP TS 26.250: "</w:t>
      </w:r>
      <w:r w:rsidRPr="00573DCC">
        <w:rPr>
          <w:lang w:val="en-US"/>
        </w:rPr>
        <w:t>Codec for Immersive Voice and Audio Services (IVAS); General overview</w:t>
      </w:r>
      <w:r w:rsidRPr="00573DCC">
        <w:rPr>
          <w:rFonts w:eastAsia="SimSun"/>
          <w:lang w:val="en-US"/>
        </w:rPr>
        <w:t>".</w:t>
      </w:r>
    </w:p>
    <w:p w14:paraId="046AE427" w14:textId="77777777" w:rsidR="007138FA" w:rsidRPr="00573DCC" w:rsidRDefault="007138FA" w:rsidP="007138FA">
      <w:pPr>
        <w:pStyle w:val="EX"/>
        <w:rPr>
          <w:lang w:val="en-US" w:eastAsia="ja-JP"/>
        </w:rPr>
      </w:pPr>
      <w:r w:rsidRPr="00573DCC">
        <w:rPr>
          <w:lang w:val="en-US"/>
        </w:rPr>
        <w:t>[3]</w:t>
      </w:r>
      <w:r w:rsidRPr="00573DCC">
        <w:rPr>
          <w:lang w:val="en-US"/>
        </w:rPr>
        <w:tab/>
        <w:t>Void</w:t>
      </w:r>
    </w:p>
    <w:p w14:paraId="13BF5588" w14:textId="77777777" w:rsidR="007138FA" w:rsidRPr="00573DCC" w:rsidRDefault="007138FA" w:rsidP="007138FA">
      <w:pPr>
        <w:pStyle w:val="EX"/>
        <w:rPr>
          <w:lang w:val="en-US" w:eastAsia="ja-JP"/>
        </w:rPr>
      </w:pPr>
      <w:r w:rsidRPr="00573DCC">
        <w:rPr>
          <w:rFonts w:eastAsia="SimSun"/>
          <w:lang w:val="en-US"/>
        </w:rPr>
        <w:t>[4]</w:t>
      </w:r>
      <w:r w:rsidRPr="00573DCC">
        <w:rPr>
          <w:rFonts w:eastAsia="SimSun"/>
          <w:lang w:val="en-US"/>
        </w:rPr>
        <w:tab/>
        <w:t>3GPP TS 26.253: "</w:t>
      </w:r>
      <w:r w:rsidRPr="00573DCC">
        <w:rPr>
          <w:lang w:val="en-US"/>
        </w:rPr>
        <w:t>Codec for Immersive Voice and Audio Services (IVAS); Detailed Algorithmic Description including RTP payload format and SDP parameter definitions</w:t>
      </w:r>
      <w:r w:rsidRPr="00573DCC">
        <w:rPr>
          <w:rFonts w:eastAsia="SimSun"/>
          <w:lang w:val="en-US"/>
        </w:rPr>
        <w:t>".</w:t>
      </w:r>
    </w:p>
    <w:p w14:paraId="2E410013" w14:textId="77777777" w:rsidR="007138FA" w:rsidRPr="00573DCC" w:rsidRDefault="007138FA" w:rsidP="007138FA">
      <w:pPr>
        <w:pStyle w:val="EX"/>
        <w:rPr>
          <w:lang w:val="en-US" w:eastAsia="ja-JP"/>
        </w:rPr>
      </w:pPr>
      <w:r w:rsidRPr="00573DCC">
        <w:rPr>
          <w:rFonts w:eastAsia="SimSun"/>
          <w:lang w:val="en-US"/>
        </w:rPr>
        <w:t>[5]</w:t>
      </w:r>
      <w:r w:rsidRPr="00573DCC">
        <w:rPr>
          <w:rFonts w:eastAsia="SimSun"/>
          <w:lang w:val="en-US"/>
        </w:rPr>
        <w:tab/>
        <w:t>3GPP TS 26.254: "</w:t>
      </w:r>
      <w:r w:rsidRPr="00573DCC">
        <w:rPr>
          <w:lang w:val="en-US"/>
        </w:rPr>
        <w:t>Codec for Immersive Voice and Audio Services (IVAS); Rendering</w:t>
      </w:r>
      <w:r w:rsidRPr="00573DCC">
        <w:rPr>
          <w:rFonts w:eastAsia="SimSun"/>
          <w:lang w:val="en-US"/>
        </w:rPr>
        <w:t>".</w:t>
      </w:r>
    </w:p>
    <w:p w14:paraId="0EAC9F30" w14:textId="77777777" w:rsidR="007138FA" w:rsidRPr="00573DCC" w:rsidRDefault="007138FA" w:rsidP="007138FA">
      <w:pPr>
        <w:pStyle w:val="EX"/>
        <w:rPr>
          <w:rFonts w:eastAsia="SimSun"/>
          <w:lang w:val="en-US"/>
        </w:rPr>
      </w:pPr>
      <w:r w:rsidRPr="00573DCC">
        <w:rPr>
          <w:rFonts w:eastAsia="SimSun"/>
          <w:lang w:val="en-US"/>
        </w:rPr>
        <w:t>[6]</w:t>
      </w:r>
      <w:r w:rsidRPr="00573DCC">
        <w:rPr>
          <w:rFonts w:eastAsia="SimSun"/>
          <w:lang w:val="en-US"/>
        </w:rPr>
        <w:tab/>
        <w:t>3GPP TS 26.255: "</w:t>
      </w:r>
      <w:r w:rsidRPr="00573DCC">
        <w:rPr>
          <w:lang w:val="en-US"/>
        </w:rPr>
        <w:t>Codec for Immersive Voice and Audio Services (IVAS); Error concealment of lost packets</w:t>
      </w:r>
      <w:r w:rsidRPr="00573DCC">
        <w:rPr>
          <w:rFonts w:eastAsia="SimSun"/>
          <w:lang w:val="en-US"/>
        </w:rPr>
        <w:t>".</w:t>
      </w:r>
    </w:p>
    <w:p w14:paraId="0F63B674" w14:textId="77777777" w:rsidR="007138FA" w:rsidRPr="00573DCC" w:rsidRDefault="007138FA" w:rsidP="007138FA">
      <w:pPr>
        <w:pStyle w:val="EX"/>
        <w:rPr>
          <w:rFonts w:eastAsia="SimSun"/>
          <w:lang w:val="en-US"/>
        </w:rPr>
      </w:pPr>
      <w:r w:rsidRPr="00573DCC">
        <w:rPr>
          <w:rFonts w:eastAsia="SimSun"/>
          <w:lang w:val="en-US"/>
        </w:rPr>
        <w:t>[7]</w:t>
      </w:r>
      <w:r w:rsidRPr="00573DCC">
        <w:rPr>
          <w:rFonts w:eastAsia="SimSun"/>
          <w:lang w:val="en-US"/>
        </w:rPr>
        <w:tab/>
        <w:t>3GPP TS 26.256: "</w:t>
      </w:r>
      <w:r w:rsidRPr="00573DCC">
        <w:rPr>
          <w:lang w:val="en-US"/>
        </w:rPr>
        <w:t>Codec for Immersive Voice and Audio Services (IVAS); Jitter Buffer Management</w:t>
      </w:r>
      <w:r w:rsidRPr="00573DCC">
        <w:rPr>
          <w:rFonts w:eastAsia="SimSun"/>
          <w:lang w:val="en-US"/>
        </w:rPr>
        <w:t>".</w:t>
      </w:r>
    </w:p>
    <w:p w14:paraId="7F5B3496" w14:textId="77777777" w:rsidR="007138FA" w:rsidRPr="00573DCC" w:rsidRDefault="007138FA" w:rsidP="007138FA">
      <w:pPr>
        <w:pStyle w:val="EX"/>
        <w:rPr>
          <w:lang w:val="en-US" w:eastAsia="ja-JP"/>
        </w:rPr>
      </w:pPr>
      <w:r w:rsidRPr="00573DCC">
        <w:rPr>
          <w:rFonts w:eastAsia="SimSun"/>
          <w:lang w:val="en-US"/>
        </w:rPr>
        <w:t>[8]</w:t>
      </w:r>
      <w:r w:rsidRPr="00573DCC">
        <w:rPr>
          <w:rFonts w:eastAsia="SimSun"/>
          <w:lang w:val="en-US"/>
        </w:rPr>
        <w:tab/>
        <w:t>3GPP TS 26.258: "</w:t>
      </w:r>
      <w:r w:rsidRPr="00573DCC">
        <w:rPr>
          <w:lang w:val="en-US"/>
        </w:rPr>
        <w:t>Codec for Immersive Voice and Audio Services (IVAS); C code (floating- point)</w:t>
      </w:r>
      <w:r w:rsidRPr="00573DCC">
        <w:rPr>
          <w:rFonts w:eastAsia="SimSun"/>
          <w:lang w:val="en-US"/>
        </w:rPr>
        <w:t>".</w:t>
      </w:r>
    </w:p>
    <w:p w14:paraId="68FD6463" w14:textId="77777777" w:rsidR="007138FA" w:rsidRPr="00573DCC" w:rsidRDefault="007138FA" w:rsidP="007138FA">
      <w:pPr>
        <w:pStyle w:val="EX"/>
        <w:rPr>
          <w:rFonts w:eastAsia="SimSun"/>
          <w:lang w:val="en-US"/>
        </w:rPr>
      </w:pPr>
      <w:r w:rsidRPr="00573DCC">
        <w:rPr>
          <w:rFonts w:eastAsia="SimSun"/>
          <w:lang w:val="en-US"/>
        </w:rPr>
        <w:t>[9]</w:t>
      </w:r>
      <w:r w:rsidRPr="00573DCC">
        <w:rPr>
          <w:rFonts w:eastAsia="SimSun"/>
          <w:lang w:val="en-US"/>
        </w:rPr>
        <w:tab/>
        <w:t>3GPP TS 26.444: "</w:t>
      </w:r>
      <w:r w:rsidRPr="00573DCC">
        <w:rPr>
          <w:lang w:val="en-US"/>
        </w:rPr>
        <w:t>Codec for Enhanced Voice Services (EVS); Test Sequences</w:t>
      </w:r>
      <w:r w:rsidRPr="00573DCC">
        <w:rPr>
          <w:rFonts w:eastAsia="SimSun"/>
          <w:lang w:val="en-US"/>
        </w:rPr>
        <w:t>".</w:t>
      </w:r>
    </w:p>
    <w:p w14:paraId="5C011A95" w14:textId="77777777" w:rsidR="007138FA" w:rsidRPr="00573DCC" w:rsidRDefault="007138FA" w:rsidP="007138FA">
      <w:pPr>
        <w:pStyle w:val="EX"/>
        <w:rPr>
          <w:lang w:val="en-US"/>
        </w:rPr>
      </w:pPr>
      <w:r w:rsidRPr="00573DCC">
        <w:rPr>
          <w:lang w:val="en-US"/>
        </w:rPr>
        <w:t>[10]</w:t>
      </w:r>
      <w:r w:rsidRPr="00573DCC">
        <w:rPr>
          <w:lang w:val="en-US"/>
        </w:rPr>
        <w:tab/>
        <w:t>ETSI TS 103 634 V1.</w:t>
      </w:r>
      <w:ins w:id="7" w:author="Tomas Toftgård" w:date="2025-11-12T09:16:00Z" w16du:dateUtc="2025-11-12T08:16:00Z">
        <w:r w:rsidRPr="00573DCC">
          <w:rPr>
            <w:lang w:val="en-US"/>
          </w:rPr>
          <w:t>6</w:t>
        </w:r>
      </w:ins>
      <w:del w:id="8" w:author="Tomas Toftgård" w:date="2025-11-12T09:16:00Z" w16du:dateUtc="2025-11-12T08:16:00Z">
        <w:r w:rsidRPr="00573DCC" w:rsidDel="00ED5115">
          <w:rPr>
            <w:lang w:val="en-US"/>
          </w:rPr>
          <w:delText>4</w:delText>
        </w:r>
      </w:del>
      <w:r w:rsidRPr="00573DCC">
        <w:rPr>
          <w:lang w:val="en-US"/>
        </w:rPr>
        <w:t>.1 (202</w:t>
      </w:r>
      <w:ins w:id="9" w:author="Tomas Toftgård" w:date="2025-11-12T09:16:00Z" w16du:dateUtc="2025-11-12T08:16:00Z">
        <w:r w:rsidRPr="00573DCC">
          <w:rPr>
            <w:lang w:val="en-US"/>
          </w:rPr>
          <w:t>5</w:t>
        </w:r>
      </w:ins>
      <w:del w:id="10" w:author="Tomas Toftgård" w:date="2025-11-12T09:16:00Z" w16du:dateUtc="2025-11-12T08:16:00Z">
        <w:r w:rsidRPr="00573DCC" w:rsidDel="00ED5115">
          <w:rPr>
            <w:lang w:val="en-US"/>
          </w:rPr>
          <w:delText>3</w:delText>
        </w:r>
      </w:del>
      <w:r w:rsidRPr="00573DCC">
        <w:rPr>
          <w:lang w:val="en-US"/>
        </w:rPr>
        <w:t>-</w:t>
      </w:r>
      <w:del w:id="11" w:author="Tomas Toftgård" w:date="2025-11-12T09:16:00Z" w16du:dateUtc="2025-11-12T08:16:00Z">
        <w:r w:rsidRPr="00573DCC" w:rsidDel="00ED5115">
          <w:rPr>
            <w:lang w:val="en-US"/>
          </w:rPr>
          <w:delText>03</w:delText>
        </w:r>
      </w:del>
      <w:ins w:id="12" w:author="Tomas Toftgård" w:date="2025-11-12T09:16:00Z" w16du:dateUtc="2025-11-12T08:16:00Z">
        <w:r w:rsidRPr="00573DCC">
          <w:rPr>
            <w:lang w:val="en-US"/>
          </w:rPr>
          <w:t>10</w:t>
        </w:r>
      </w:ins>
      <w:r w:rsidRPr="00573DCC">
        <w:rPr>
          <w:lang w:val="en-US"/>
        </w:rPr>
        <w:t>), "Digital Enhanced Cordless Telecommunications (DECT); Low Complexity Communication Codec plus (LC3plus)".</w:t>
      </w:r>
    </w:p>
    <w:p w14:paraId="3165A032" w14:textId="77777777" w:rsidR="007138FA" w:rsidRPr="00573DCC" w:rsidRDefault="007138FA" w:rsidP="007138FA">
      <w:pPr>
        <w:pStyle w:val="EX"/>
        <w:rPr>
          <w:ins w:id="13" w:author="Author"/>
          <w:lang w:val="en-US"/>
        </w:rPr>
      </w:pPr>
      <w:ins w:id="14" w:author="Author">
        <w:r w:rsidRPr="00573DCC">
          <w:rPr>
            <w:rFonts w:eastAsia="SimSun"/>
            <w:lang w:val="en-US"/>
          </w:rPr>
          <w:t>[11]</w:t>
        </w:r>
        <w:r w:rsidRPr="00573DCC">
          <w:rPr>
            <w:lang w:val="en-US"/>
          </w:rPr>
          <w:tab/>
        </w:r>
        <w:r w:rsidRPr="00573DCC">
          <w:rPr>
            <w:rFonts w:eastAsia="SimSun"/>
            <w:lang w:val="en-US"/>
          </w:rPr>
          <w:t>3GPP TS 26.249: "</w:t>
        </w:r>
        <w:r w:rsidRPr="00573DCC">
          <w:rPr>
            <w:lang w:val="en-US"/>
          </w:rPr>
          <w:t>Immersive Audio for Split rendering scenarios”.</w:t>
        </w:r>
      </w:ins>
    </w:p>
    <w:p w14:paraId="22BF5E61" w14:textId="77777777" w:rsidR="007138FA" w:rsidRPr="00573DCC" w:rsidRDefault="007138FA" w:rsidP="007138FA">
      <w:pPr>
        <w:pStyle w:val="EX"/>
        <w:rPr>
          <w:ins w:id="15" w:author="Author"/>
          <w:lang w:val="en-US"/>
        </w:rPr>
      </w:pPr>
    </w:p>
    <w:p w14:paraId="22947C44" w14:textId="77777777" w:rsidR="007138FA" w:rsidRPr="00573DCC" w:rsidDel="00D72EF4" w:rsidRDefault="007138FA" w:rsidP="007138FA">
      <w:pPr>
        <w:pStyle w:val="EX"/>
        <w:rPr>
          <w:del w:id="16" w:author="Author"/>
          <w:lang w:val="en-US"/>
        </w:rPr>
      </w:pPr>
    </w:p>
    <w:p w14:paraId="35700C0E" w14:textId="77777777" w:rsidR="007138FA" w:rsidRPr="00573DCC" w:rsidRDefault="007138FA" w:rsidP="007138FA">
      <w:pPr>
        <w:pStyle w:val="EX"/>
        <w:rPr>
          <w:lang w:val="en-US"/>
        </w:rPr>
      </w:pPr>
    </w:p>
    <w:p w14:paraId="268B3647" w14:textId="77777777" w:rsidR="007138FA" w:rsidRPr="00573DCC" w:rsidRDefault="007138FA" w:rsidP="007138FA">
      <w:pPr>
        <w:pStyle w:val="CRSeparator"/>
        <w:rPr>
          <w:lang w:val="en-US"/>
        </w:rPr>
      </w:pPr>
      <w:r w:rsidRPr="00573DCC">
        <w:rPr>
          <w:lang w:val="en-US"/>
        </w:rPr>
        <w:lastRenderedPageBreak/>
        <w:t>==============Next change==============</w:t>
      </w:r>
    </w:p>
    <w:p w14:paraId="45ADF651" w14:textId="77777777" w:rsidR="007138FA" w:rsidRPr="00567C27" w:rsidRDefault="007138FA" w:rsidP="007138FA">
      <w:pPr>
        <w:pStyle w:val="Heading2"/>
      </w:pPr>
      <w:bookmarkStart w:id="17" w:name="_Toc27677315"/>
      <w:bookmarkStart w:id="18" w:name="_Toc36235747"/>
      <w:bookmarkStart w:id="19" w:name="_Toc170385640"/>
      <w:bookmarkStart w:id="20" w:name="_Toc170385647"/>
      <w:r w:rsidRPr="00567C27">
        <w:t>4.1</w:t>
      </w:r>
      <w:r w:rsidRPr="00567C27">
        <w:tab/>
        <w:t>Introduction</w:t>
      </w:r>
      <w:bookmarkEnd w:id="17"/>
      <w:bookmarkEnd w:id="18"/>
      <w:bookmarkEnd w:id="19"/>
    </w:p>
    <w:p w14:paraId="3DCF67EE" w14:textId="77777777" w:rsidR="007138FA" w:rsidRPr="00573DCC" w:rsidRDefault="007138FA" w:rsidP="007138FA">
      <w:pPr>
        <w:rPr>
          <w:lang w:val="en-US" w:eastAsia="ja-JP"/>
        </w:rPr>
      </w:pPr>
      <w:r w:rsidRPr="00573DCC">
        <w:rPr>
          <w:lang w:val="en-US"/>
        </w:rPr>
        <w:t xml:space="preserve">This specification provides digital test sequences that shall be used to test conformance for an implementation of </w:t>
      </w:r>
      <w:r w:rsidRPr="00573DCC">
        <w:rPr>
          <w:lang w:val="en-US" w:eastAsia="ja-JP"/>
        </w:rPr>
        <w:t xml:space="preserve">the </w:t>
      </w:r>
      <w:r w:rsidRPr="00573DCC">
        <w:rPr>
          <w:lang w:val="en-US"/>
        </w:rPr>
        <w:t>IVAS codec (TS 26.</w:t>
      </w:r>
      <w:r w:rsidRPr="00573DCC">
        <w:rPr>
          <w:lang w:val="en-US" w:eastAsia="ja-JP"/>
        </w:rPr>
        <w:t>253 [4]</w:t>
      </w:r>
      <w:r w:rsidRPr="00573DCC">
        <w:rPr>
          <w:lang w:val="en-US"/>
        </w:rPr>
        <w:t>), Rendering (TS 26.254 [5]), Error Concealment of Lost Packets (TS 26.255 [6]) and Jitter Buffer Management (JBM) (TS 26.256 [7]), and its reference C code specification in TS 26.258 [8] (floating-point)</w:t>
      </w:r>
      <w:r w:rsidRPr="00573DCC">
        <w:rPr>
          <w:lang w:val="en-US" w:eastAsia="ja-JP"/>
        </w:rPr>
        <w:t>. An overview of the IVAS Codec specifications is found in TS 25.250 [2].</w:t>
      </w:r>
      <w:ins w:id="21" w:author="Author">
        <w:r w:rsidRPr="00573DCC">
          <w:rPr>
            <w:lang w:val="en-US" w:eastAsia="ja-JP"/>
          </w:rPr>
          <w:t xml:space="preserve"> The sequences shall also be used for </w:t>
        </w:r>
        <w:r w:rsidRPr="00573DCC">
          <w:rPr>
            <w:lang w:val="en-US"/>
          </w:rPr>
          <w:t>conformance testing of implementations of Split Rendering functions addressing Immersive Audio for Split Rendering Scenarios ISAR according to 3GPP TS 26.</w:t>
        </w:r>
        <w:r w:rsidRPr="00573DCC">
          <w:rPr>
            <w:lang w:val="en-US" w:eastAsia="ja-JP"/>
          </w:rPr>
          <w:t>249 [11]</w:t>
        </w:r>
        <w:r w:rsidRPr="00573DCC">
          <w:rPr>
            <w:lang w:val="en-US"/>
          </w:rPr>
          <w:t>.</w:t>
        </w:r>
      </w:ins>
    </w:p>
    <w:p w14:paraId="58D2DB85" w14:textId="77777777" w:rsidR="007138FA" w:rsidRPr="00573DCC" w:rsidRDefault="007138FA" w:rsidP="007138FA">
      <w:pPr>
        <w:rPr>
          <w:lang w:val="en-US"/>
        </w:rPr>
      </w:pPr>
      <w:r w:rsidRPr="00573DCC">
        <w:rPr>
          <w:lang w:val="en-US"/>
        </w:rPr>
        <w:t>A standard compliant implementation of the above specifications shall pass the conformance tests according to clause 7. The necessary test sequences can be found in the corresponding ZIP files according to the attached Readme.txt file.</w:t>
      </w:r>
    </w:p>
    <w:p w14:paraId="2C3C50CA" w14:textId="77777777" w:rsidR="007138FA" w:rsidRPr="00573DCC" w:rsidRDefault="007138FA" w:rsidP="007138FA">
      <w:pPr>
        <w:pStyle w:val="NO"/>
        <w:rPr>
          <w:lang w:val="en-US"/>
        </w:rPr>
      </w:pPr>
      <w:r w:rsidRPr="00573DCC">
        <w:rPr>
          <w:lang w:val="en-US"/>
        </w:rPr>
        <w:t xml:space="preserve">NOTE: The test sequences apply to specific version(s) of the IVAS codec as indicated by the name of the ZIP file, e.g., IVAS-FL-1.0. The codec </w:t>
      </w:r>
      <w:proofErr w:type="gramStart"/>
      <w:r w:rsidRPr="00573DCC">
        <w:rPr>
          <w:lang w:val="en-US"/>
        </w:rPr>
        <w:t>version number</w:t>
      </w:r>
      <w:proofErr w:type="gramEnd"/>
      <w:r w:rsidRPr="00573DCC">
        <w:rPr>
          <w:lang w:val="en-US"/>
        </w:rPr>
        <w:t xml:space="preserve"> is used to have consistent numbering across reference C code specifications.</w:t>
      </w:r>
    </w:p>
    <w:p w14:paraId="20F41633" w14:textId="77777777" w:rsidR="007138FA" w:rsidRPr="00573DCC" w:rsidRDefault="007138FA" w:rsidP="007138FA">
      <w:pPr>
        <w:rPr>
          <w:lang w:val="en-US" w:eastAsia="ja-JP"/>
        </w:rPr>
      </w:pPr>
      <w:r w:rsidRPr="00573DCC">
        <w:rPr>
          <w:lang w:val="en-US"/>
        </w:rPr>
        <w:t xml:space="preserve">Clause 5 describes the format of the files, which contain the digital test sequences. Clause 6 describes the test sequences for the </w:t>
      </w:r>
      <w:r w:rsidRPr="00573DCC">
        <w:rPr>
          <w:lang w:val="en-US" w:eastAsia="ja-JP"/>
        </w:rPr>
        <w:t xml:space="preserve">IVAS codec, including rendering, error concealment of lost packets, and </w:t>
      </w:r>
      <w:r w:rsidRPr="00573DCC">
        <w:rPr>
          <w:lang w:val="en-US"/>
        </w:rPr>
        <w:t xml:space="preserve">jitter buffer management. Clause 7 describes the conformance testing procedure for implementations of the IVAS </w:t>
      </w:r>
      <w:proofErr w:type="gramStart"/>
      <w:r w:rsidRPr="00573DCC">
        <w:rPr>
          <w:lang w:val="en-US"/>
        </w:rPr>
        <w:t>codec</w:t>
      </w:r>
      <w:proofErr w:type="gramEnd"/>
      <w:r w:rsidRPr="00573DCC">
        <w:rPr>
          <w:lang w:val="en-US"/>
        </w:rPr>
        <w:t>.</w:t>
      </w:r>
    </w:p>
    <w:p w14:paraId="4F045A93" w14:textId="77777777" w:rsidR="007138FA" w:rsidRPr="00573DCC" w:rsidRDefault="007138FA" w:rsidP="007138FA">
      <w:pPr>
        <w:pStyle w:val="EX"/>
        <w:rPr>
          <w:lang w:val="en-US"/>
        </w:rPr>
      </w:pPr>
    </w:p>
    <w:p w14:paraId="75138E25" w14:textId="77777777" w:rsidR="007138FA" w:rsidRPr="00573DCC" w:rsidRDefault="007138FA" w:rsidP="007138FA">
      <w:pPr>
        <w:pStyle w:val="CRSeparator"/>
        <w:rPr>
          <w:lang w:val="en-US"/>
        </w:rPr>
      </w:pPr>
      <w:r w:rsidRPr="00573DCC">
        <w:rPr>
          <w:lang w:val="en-US"/>
        </w:rPr>
        <w:t>==============Next change==============</w:t>
      </w:r>
    </w:p>
    <w:p w14:paraId="0A410BFE" w14:textId="77777777" w:rsidR="007138FA" w:rsidRPr="00567C27" w:rsidRDefault="007138FA" w:rsidP="007138FA">
      <w:pPr>
        <w:pStyle w:val="Heading2"/>
        <w:rPr>
          <w:lang w:eastAsia="ja-JP"/>
        </w:rPr>
      </w:pPr>
      <w:bookmarkStart w:id="22" w:name="_Toc27677318"/>
      <w:bookmarkStart w:id="23" w:name="_Toc36235750"/>
      <w:bookmarkStart w:id="24" w:name="_Toc170385643"/>
      <w:r w:rsidRPr="00567C27">
        <w:t>5.2</w:t>
      </w:r>
      <w:r w:rsidRPr="00567C27">
        <w:tab/>
        <w:t>File format</w:t>
      </w:r>
      <w:bookmarkEnd w:id="22"/>
      <w:bookmarkEnd w:id="23"/>
      <w:bookmarkEnd w:id="24"/>
    </w:p>
    <w:p w14:paraId="7C75CE23" w14:textId="77777777" w:rsidR="007138FA" w:rsidRPr="00573DCC" w:rsidRDefault="007138FA" w:rsidP="007138FA">
      <w:pPr>
        <w:rPr>
          <w:lang w:val="en-US"/>
        </w:rPr>
      </w:pPr>
      <w:r w:rsidRPr="00573DCC">
        <w:rPr>
          <w:lang w:val="en-US"/>
        </w:rPr>
        <w:t>The test sequence data is provided in PC (little-endian byte order) files, according to table 1.</w:t>
      </w:r>
    </w:p>
    <w:p w14:paraId="4E71FDC4" w14:textId="77777777" w:rsidR="007138FA" w:rsidRPr="00573DCC" w:rsidRDefault="007138FA" w:rsidP="007138FA">
      <w:pPr>
        <w:rPr>
          <w:lang w:val="en-US"/>
        </w:rPr>
      </w:pPr>
    </w:p>
    <w:p w14:paraId="06211529" w14:textId="77777777" w:rsidR="007138FA" w:rsidRPr="00573DCC" w:rsidRDefault="007138FA" w:rsidP="007138FA">
      <w:pPr>
        <w:pStyle w:val="TH"/>
        <w:rPr>
          <w:lang w:val="en-US"/>
        </w:rPr>
      </w:pPr>
      <w:r w:rsidRPr="00573DCC">
        <w:rPr>
          <w:lang w:val="en-US"/>
        </w:rPr>
        <w:t>Table 1: Overview of test sequence files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1"/>
        <w:gridCol w:w="1698"/>
      </w:tblGrid>
      <w:tr w:rsidR="007138FA" w14:paraId="33369AF1" w14:textId="77777777" w:rsidTr="00101079">
        <w:tc>
          <w:tcPr>
            <w:tcW w:w="7931" w:type="dxa"/>
          </w:tcPr>
          <w:p w14:paraId="3E3567EA" w14:textId="77777777" w:rsidR="007138FA" w:rsidRPr="008C165D" w:rsidRDefault="007138FA" w:rsidP="00101079">
            <w:pPr>
              <w:pStyle w:val="TAH"/>
            </w:pPr>
            <w:r>
              <w:t>File type</w:t>
            </w:r>
          </w:p>
        </w:tc>
        <w:tc>
          <w:tcPr>
            <w:tcW w:w="1698" w:type="dxa"/>
            <w:vAlign w:val="center"/>
          </w:tcPr>
          <w:p w14:paraId="21E04152" w14:textId="77777777" w:rsidR="007138FA" w:rsidRDefault="007138FA" w:rsidP="00101079">
            <w:pPr>
              <w:pStyle w:val="TAH"/>
            </w:pPr>
            <w:r>
              <w:t>File extensions</w:t>
            </w:r>
          </w:p>
        </w:tc>
      </w:tr>
      <w:tr w:rsidR="007138FA" w:rsidRPr="00B42B77" w14:paraId="727E30C0" w14:textId="77777777" w:rsidTr="00101079">
        <w:tc>
          <w:tcPr>
            <w:tcW w:w="7931" w:type="dxa"/>
          </w:tcPr>
          <w:p w14:paraId="50E2D336" w14:textId="77777777" w:rsidR="007138FA" w:rsidRPr="00573DCC" w:rsidRDefault="007138FA" w:rsidP="00101079">
            <w:pPr>
              <w:pStyle w:val="TAC"/>
              <w:rPr>
                <w:lang w:val="en-US"/>
              </w:rPr>
            </w:pPr>
            <w:r w:rsidRPr="00573DCC">
              <w:rPr>
                <w:lang w:val="en-US"/>
              </w:rPr>
              <w:t>Audio input to the encoder and output from the decoder and renderer</w:t>
            </w:r>
          </w:p>
        </w:tc>
        <w:tc>
          <w:tcPr>
            <w:tcW w:w="1698" w:type="dxa"/>
            <w:vAlign w:val="center"/>
          </w:tcPr>
          <w:p w14:paraId="28CD9948" w14:textId="77777777" w:rsidR="007138FA" w:rsidRPr="00B42B77" w:rsidRDefault="007138FA" w:rsidP="00101079">
            <w:pPr>
              <w:pStyle w:val="TAC"/>
            </w:pPr>
            <w:r>
              <w:t>*.wav</w:t>
            </w:r>
          </w:p>
        </w:tc>
      </w:tr>
      <w:tr w:rsidR="007138FA" w:rsidRPr="00B42B77" w14:paraId="328E1A5A" w14:textId="77777777" w:rsidTr="00101079">
        <w:tc>
          <w:tcPr>
            <w:tcW w:w="7931" w:type="dxa"/>
          </w:tcPr>
          <w:p w14:paraId="6E212E88" w14:textId="77777777" w:rsidR="007138FA" w:rsidRPr="00573DCC" w:rsidRDefault="007138FA" w:rsidP="00101079">
            <w:pPr>
              <w:pStyle w:val="TAC"/>
              <w:rPr>
                <w:lang w:val="en-US"/>
              </w:rPr>
            </w:pPr>
            <w:r w:rsidRPr="00573DCC">
              <w:rPr>
                <w:lang w:val="en-US"/>
              </w:rPr>
              <w:t xml:space="preserve">ISM </w:t>
            </w:r>
            <w:proofErr w:type="gramStart"/>
            <w:r w:rsidRPr="00573DCC">
              <w:rPr>
                <w:lang w:val="en-US"/>
              </w:rPr>
              <w:t>metadata</w:t>
            </w:r>
            <w:proofErr w:type="gramEnd"/>
            <w:r w:rsidRPr="00573DCC">
              <w:rPr>
                <w:lang w:val="en-US"/>
              </w:rPr>
              <w:t>, Head rotation trajectories</w:t>
            </w:r>
          </w:p>
        </w:tc>
        <w:tc>
          <w:tcPr>
            <w:tcW w:w="1698" w:type="dxa"/>
            <w:vAlign w:val="center"/>
          </w:tcPr>
          <w:p w14:paraId="0A03101F" w14:textId="77777777" w:rsidR="007138FA" w:rsidRPr="00B42B77" w:rsidRDefault="007138FA" w:rsidP="00101079">
            <w:pPr>
              <w:pStyle w:val="TAC"/>
            </w:pPr>
            <w:r>
              <w:t>*.csv</w:t>
            </w:r>
          </w:p>
        </w:tc>
      </w:tr>
      <w:tr w:rsidR="007138FA" w:rsidRPr="00B42B77" w14:paraId="5952885C" w14:textId="77777777" w:rsidTr="00101079">
        <w:tc>
          <w:tcPr>
            <w:tcW w:w="7931" w:type="dxa"/>
          </w:tcPr>
          <w:p w14:paraId="1095C52A" w14:textId="77777777" w:rsidR="007138FA" w:rsidRPr="00567C27" w:rsidRDefault="007138FA" w:rsidP="00101079">
            <w:pPr>
              <w:pStyle w:val="TAC"/>
            </w:pPr>
            <w:r>
              <w:t>MASA metadata</w:t>
            </w:r>
          </w:p>
        </w:tc>
        <w:tc>
          <w:tcPr>
            <w:tcW w:w="1698" w:type="dxa"/>
            <w:vAlign w:val="center"/>
          </w:tcPr>
          <w:p w14:paraId="5CB9A742" w14:textId="77777777" w:rsidR="007138FA" w:rsidRPr="00B42B77" w:rsidRDefault="007138FA" w:rsidP="00101079">
            <w:pPr>
              <w:pStyle w:val="TAC"/>
            </w:pPr>
            <w:r>
              <w:t>*.met</w:t>
            </w:r>
          </w:p>
        </w:tc>
      </w:tr>
      <w:tr w:rsidR="007138FA" w:rsidRPr="00567C27" w:rsidDel="00FF6DBC" w14:paraId="136F750D" w14:textId="77777777" w:rsidTr="00101079">
        <w:tc>
          <w:tcPr>
            <w:tcW w:w="7931" w:type="dxa"/>
          </w:tcPr>
          <w:p w14:paraId="4E461527" w14:textId="77777777" w:rsidR="007138FA" w:rsidRPr="00567C27" w:rsidDel="00931613" w:rsidRDefault="007138FA" w:rsidP="00101079">
            <w:pPr>
              <w:pStyle w:val="TAC"/>
            </w:pPr>
            <w:r>
              <w:t>Rate switching</w:t>
            </w:r>
          </w:p>
        </w:tc>
        <w:tc>
          <w:tcPr>
            <w:tcW w:w="1698" w:type="dxa"/>
            <w:vAlign w:val="center"/>
          </w:tcPr>
          <w:p w14:paraId="71A649F0" w14:textId="77777777" w:rsidR="007138FA" w:rsidRPr="00567C27" w:rsidDel="00FF6DBC" w:rsidRDefault="007138FA" w:rsidP="00101079">
            <w:pPr>
              <w:pStyle w:val="TAC"/>
            </w:pPr>
            <w:r>
              <w:t>*.bin</w:t>
            </w:r>
          </w:p>
        </w:tc>
      </w:tr>
      <w:tr w:rsidR="007138FA" w:rsidRPr="00B42B77" w14:paraId="32047F93" w14:textId="77777777" w:rsidTr="00101079">
        <w:tc>
          <w:tcPr>
            <w:tcW w:w="7931" w:type="dxa"/>
          </w:tcPr>
          <w:p w14:paraId="35EA26C0" w14:textId="77777777" w:rsidR="007138FA" w:rsidRPr="00567C27" w:rsidRDefault="007138FA" w:rsidP="00101079">
            <w:pPr>
              <w:pStyle w:val="TAC"/>
            </w:pPr>
            <w:r>
              <w:t>IVAS bitstreams</w:t>
            </w:r>
          </w:p>
        </w:tc>
        <w:tc>
          <w:tcPr>
            <w:tcW w:w="1698" w:type="dxa"/>
            <w:vAlign w:val="center"/>
          </w:tcPr>
          <w:p w14:paraId="72DD61F9" w14:textId="77777777" w:rsidR="007138FA" w:rsidRPr="00B42B77" w:rsidRDefault="007138FA" w:rsidP="00101079">
            <w:pPr>
              <w:pStyle w:val="TAC"/>
            </w:pPr>
            <w:r>
              <w:t>*.192</w:t>
            </w:r>
          </w:p>
        </w:tc>
      </w:tr>
      <w:tr w:rsidR="007138FA" w:rsidRPr="00B42B77" w14:paraId="0F768BD3" w14:textId="77777777" w:rsidTr="00101079">
        <w:trPr>
          <w:ins w:id="25" w:author="Author"/>
        </w:trPr>
        <w:tc>
          <w:tcPr>
            <w:tcW w:w="7931" w:type="dxa"/>
          </w:tcPr>
          <w:p w14:paraId="719EF674" w14:textId="77777777" w:rsidR="007138FA" w:rsidRDefault="007138FA" w:rsidP="00101079">
            <w:pPr>
              <w:pStyle w:val="TAC"/>
              <w:rPr>
                <w:ins w:id="26" w:author="Author"/>
              </w:rPr>
            </w:pPr>
            <w:ins w:id="27" w:author="Author">
              <w:r>
                <w:t>Network simulator streams</w:t>
              </w:r>
            </w:ins>
          </w:p>
        </w:tc>
        <w:tc>
          <w:tcPr>
            <w:tcW w:w="1698" w:type="dxa"/>
            <w:vAlign w:val="center"/>
          </w:tcPr>
          <w:p w14:paraId="7A61A7FD" w14:textId="77777777" w:rsidR="007138FA" w:rsidRDefault="007138FA" w:rsidP="00101079">
            <w:pPr>
              <w:pStyle w:val="TAC"/>
              <w:rPr>
                <w:ins w:id="28" w:author="Author"/>
              </w:rPr>
            </w:pPr>
            <w:proofErr w:type="gramStart"/>
            <w:ins w:id="29" w:author="Author">
              <w:r>
                <w:t>*.</w:t>
              </w:r>
              <w:proofErr w:type="spellStart"/>
              <w:r>
                <w:t>netsimout</w:t>
              </w:r>
              <w:proofErr w:type="spellEnd"/>
              <w:proofErr w:type="gramEnd"/>
            </w:ins>
          </w:p>
        </w:tc>
      </w:tr>
      <w:tr w:rsidR="007138FA" w:rsidRPr="00B42B77" w14:paraId="60335DEA" w14:textId="77777777" w:rsidTr="00101079">
        <w:tc>
          <w:tcPr>
            <w:tcW w:w="7931" w:type="dxa"/>
          </w:tcPr>
          <w:p w14:paraId="51DEDB51" w14:textId="77777777" w:rsidR="007138FA" w:rsidRDefault="007138FA" w:rsidP="00101079">
            <w:pPr>
              <w:pStyle w:val="TAC"/>
            </w:pPr>
            <w:r>
              <w:t>ISAR bitstreams</w:t>
            </w:r>
          </w:p>
        </w:tc>
        <w:tc>
          <w:tcPr>
            <w:tcW w:w="1698" w:type="dxa"/>
            <w:vAlign w:val="center"/>
          </w:tcPr>
          <w:p w14:paraId="6D909F12" w14:textId="77777777" w:rsidR="007138FA" w:rsidRDefault="007138FA" w:rsidP="00101079">
            <w:pPr>
              <w:pStyle w:val="TAC"/>
            </w:pPr>
            <w:r>
              <w:t>*.bit</w:t>
            </w:r>
          </w:p>
        </w:tc>
      </w:tr>
      <w:tr w:rsidR="007138FA" w:rsidRPr="000534A1" w14:paraId="343FC1B9" w14:textId="77777777" w:rsidTr="00101079">
        <w:trPr>
          <w:ins w:id="30" w:author="Author"/>
        </w:trPr>
        <w:tc>
          <w:tcPr>
            <w:tcW w:w="7931" w:type="dxa"/>
          </w:tcPr>
          <w:p w14:paraId="2DA6B4E6" w14:textId="77777777" w:rsidR="007138FA" w:rsidRPr="00573DCC" w:rsidRDefault="007138FA" w:rsidP="00101079">
            <w:pPr>
              <w:pStyle w:val="TAC"/>
              <w:rPr>
                <w:ins w:id="31" w:author="Author"/>
                <w:lang w:val="en-US"/>
              </w:rPr>
            </w:pPr>
            <w:ins w:id="32" w:author="Author">
              <w:r w:rsidRPr="00573DCC">
                <w:rPr>
                  <w:lang w:val="en-US"/>
                </w:rPr>
                <w:t>ISAR bitstreams with frame errors</w:t>
              </w:r>
            </w:ins>
          </w:p>
        </w:tc>
        <w:tc>
          <w:tcPr>
            <w:tcW w:w="1698" w:type="dxa"/>
            <w:vAlign w:val="center"/>
          </w:tcPr>
          <w:p w14:paraId="6F769BB1" w14:textId="77777777" w:rsidR="007138FA" w:rsidRPr="000534A1" w:rsidRDefault="007138FA" w:rsidP="00101079">
            <w:pPr>
              <w:pStyle w:val="TAC"/>
              <w:rPr>
                <w:ins w:id="33" w:author="Author"/>
              </w:rPr>
            </w:pPr>
            <w:proofErr w:type="gramStart"/>
            <w:ins w:id="34" w:author="Author">
              <w:r w:rsidRPr="000534A1">
                <w:t>*.ep</w:t>
              </w:r>
              <w:proofErr w:type="gramEnd"/>
            </w:ins>
          </w:p>
        </w:tc>
      </w:tr>
      <w:tr w:rsidR="007138FA" w:rsidRPr="00567C27" w:rsidDel="00FF6DBC" w14:paraId="471FE37B" w14:textId="77777777" w:rsidTr="00101079">
        <w:tc>
          <w:tcPr>
            <w:tcW w:w="7931" w:type="dxa"/>
          </w:tcPr>
          <w:p w14:paraId="0CF7A9C1" w14:textId="77777777" w:rsidR="007138FA" w:rsidRPr="00573DCC" w:rsidDel="00931613" w:rsidRDefault="007138FA" w:rsidP="00101079">
            <w:pPr>
              <w:pStyle w:val="TAC"/>
              <w:rPr>
                <w:lang w:val="en-US"/>
              </w:rPr>
            </w:pPr>
            <w:r w:rsidRPr="00573DCC">
              <w:rPr>
                <w:lang w:val="en-US"/>
              </w:rPr>
              <w:t>IVAS bitstreams with frame errors</w:t>
            </w:r>
          </w:p>
        </w:tc>
        <w:tc>
          <w:tcPr>
            <w:tcW w:w="1698" w:type="dxa"/>
            <w:vAlign w:val="center"/>
          </w:tcPr>
          <w:p w14:paraId="143818E6" w14:textId="77777777" w:rsidR="007138FA" w:rsidRPr="00567C27" w:rsidDel="00FF6DBC" w:rsidRDefault="007138FA" w:rsidP="00101079">
            <w:pPr>
              <w:pStyle w:val="TAC"/>
            </w:pPr>
            <w:r>
              <w:t>*.fer</w:t>
            </w:r>
          </w:p>
        </w:tc>
      </w:tr>
      <w:tr w:rsidR="007138FA" w:rsidRPr="00B42B77" w14:paraId="368CCBF9" w14:textId="77777777" w:rsidTr="00101079">
        <w:tc>
          <w:tcPr>
            <w:tcW w:w="7931" w:type="dxa"/>
          </w:tcPr>
          <w:p w14:paraId="2D66BACE" w14:textId="77777777" w:rsidR="007138FA" w:rsidRPr="00573DCC" w:rsidRDefault="007138FA" w:rsidP="00101079">
            <w:pPr>
              <w:pStyle w:val="TAC"/>
              <w:rPr>
                <w:lang w:val="en-US"/>
              </w:rPr>
            </w:pPr>
            <w:r w:rsidRPr="00573DCC">
              <w:rPr>
                <w:lang w:val="en-US"/>
              </w:rPr>
              <w:t>Renderer configuration (text format or binary format)</w:t>
            </w:r>
          </w:p>
        </w:tc>
        <w:tc>
          <w:tcPr>
            <w:tcW w:w="1698" w:type="dxa"/>
            <w:vAlign w:val="center"/>
          </w:tcPr>
          <w:p w14:paraId="5919317F" w14:textId="77777777" w:rsidR="007138FA" w:rsidRPr="00B42B77" w:rsidRDefault="007138FA" w:rsidP="00101079">
            <w:pPr>
              <w:pStyle w:val="TAC"/>
            </w:pPr>
            <w:r>
              <w:t>*.</w:t>
            </w:r>
            <w:proofErr w:type="spellStart"/>
            <w:r>
              <w:t>cfg</w:t>
            </w:r>
            <w:proofErr w:type="spellEnd"/>
            <w:r>
              <w:t>, *.</w:t>
            </w:r>
            <w:proofErr w:type="spellStart"/>
            <w:r>
              <w:t>dat</w:t>
            </w:r>
            <w:proofErr w:type="spellEnd"/>
          </w:p>
        </w:tc>
      </w:tr>
      <w:tr w:rsidR="007138FA" w:rsidRPr="00B42B77" w14:paraId="3C0B34F4" w14:textId="77777777" w:rsidTr="00101079">
        <w:tc>
          <w:tcPr>
            <w:tcW w:w="7931" w:type="dxa"/>
          </w:tcPr>
          <w:p w14:paraId="5279EC71" w14:textId="77777777" w:rsidR="007138FA" w:rsidRPr="00567C27" w:rsidRDefault="007138FA" w:rsidP="00101079">
            <w:pPr>
              <w:pStyle w:val="TAC"/>
            </w:pPr>
            <w:r>
              <w:t>Renderer scene description</w:t>
            </w:r>
          </w:p>
        </w:tc>
        <w:tc>
          <w:tcPr>
            <w:tcW w:w="1698" w:type="dxa"/>
            <w:vAlign w:val="center"/>
          </w:tcPr>
          <w:p w14:paraId="2A7094DA" w14:textId="77777777" w:rsidR="007138FA" w:rsidRPr="00B42B77" w:rsidRDefault="007138FA" w:rsidP="00101079">
            <w:pPr>
              <w:pStyle w:val="TAC"/>
            </w:pPr>
            <w:r>
              <w:t>*.txt</w:t>
            </w:r>
          </w:p>
        </w:tc>
      </w:tr>
    </w:tbl>
    <w:p w14:paraId="14FB529B" w14:textId="77777777" w:rsidR="007138FA" w:rsidRDefault="007138FA" w:rsidP="007138FA">
      <w:pPr>
        <w:pStyle w:val="EX"/>
      </w:pPr>
    </w:p>
    <w:p w14:paraId="089CAF3F" w14:textId="77777777" w:rsidR="007138FA" w:rsidRPr="00CE4669" w:rsidRDefault="007138FA" w:rsidP="007138FA">
      <w:pPr>
        <w:pStyle w:val="CRSeparator"/>
      </w:pPr>
      <w:r w:rsidRPr="00CE4669">
        <w:t>==============Next change==============</w:t>
      </w:r>
    </w:p>
    <w:p w14:paraId="7DFBBA6E" w14:textId="77777777" w:rsidR="007138FA" w:rsidRDefault="007138FA" w:rsidP="007138FA">
      <w:pPr>
        <w:pStyle w:val="Heading2"/>
      </w:pPr>
    </w:p>
    <w:p w14:paraId="3D2C1728" w14:textId="77777777" w:rsidR="007138FA" w:rsidRPr="00567C27" w:rsidRDefault="007138FA" w:rsidP="007138FA">
      <w:pPr>
        <w:pStyle w:val="Heading2"/>
      </w:pPr>
      <w:r w:rsidRPr="00567C27">
        <w:t>6.3</w:t>
      </w:r>
      <w:r w:rsidRPr="00567C27">
        <w:tab/>
      </w:r>
      <w:r>
        <w:rPr>
          <w:lang w:eastAsia="ja-JP"/>
        </w:rPr>
        <w:t>IVAS</w:t>
      </w:r>
      <w:r w:rsidRPr="00567C27">
        <w:t xml:space="preserve"> codec test sequences</w:t>
      </w:r>
      <w:bookmarkEnd w:id="20"/>
    </w:p>
    <w:p w14:paraId="5F81237C" w14:textId="77777777" w:rsidR="007138FA" w:rsidRDefault="007138FA" w:rsidP="007138FA">
      <w:pPr>
        <w:pStyle w:val="Heading3"/>
      </w:pPr>
      <w:bookmarkStart w:id="35" w:name="_Toc170385648"/>
      <w:bookmarkStart w:id="36" w:name="_Toc27677323"/>
      <w:bookmarkStart w:id="37" w:name="_Toc36235755"/>
      <w:r w:rsidRPr="00567C27">
        <w:t>6.3.1</w:t>
      </w:r>
      <w:r w:rsidRPr="00567C27">
        <w:tab/>
      </w:r>
      <w:r>
        <w:rPr>
          <w:lang w:eastAsia="ja-JP"/>
        </w:rPr>
        <w:t>M</w:t>
      </w:r>
      <w:r>
        <w:t xml:space="preserve">ono operation </w:t>
      </w:r>
      <w:r w:rsidRPr="00567C27">
        <w:t>test sequences</w:t>
      </w:r>
      <w:bookmarkEnd w:id="35"/>
    </w:p>
    <w:p w14:paraId="783B3099" w14:textId="77777777" w:rsidR="007138FA" w:rsidRPr="00573DCC" w:rsidRDefault="007138FA" w:rsidP="007138FA">
      <w:pPr>
        <w:rPr>
          <w:lang w:val="en-US"/>
        </w:rPr>
      </w:pPr>
      <w:r w:rsidRPr="00573DCC">
        <w:rPr>
          <w:lang w:val="en-US"/>
        </w:rPr>
        <w:t>For mono operation (utilizing the bit-exact EVS compatibility mode of IVAS, including the AMR-WB interoperable function) the encoder and decoder shall be tested using test sequences and instructions in accordance with TS 26.444 [9].</w:t>
      </w:r>
    </w:p>
    <w:p w14:paraId="11C454A5" w14:textId="77777777" w:rsidR="007138FA" w:rsidRPr="00567C27" w:rsidRDefault="007138FA" w:rsidP="007138FA">
      <w:pPr>
        <w:pStyle w:val="Heading3"/>
      </w:pPr>
      <w:bookmarkStart w:id="38" w:name="_Toc170385649"/>
      <w:r w:rsidRPr="00567C27">
        <w:lastRenderedPageBreak/>
        <w:t>6.3.</w:t>
      </w:r>
      <w:r>
        <w:t>2</w:t>
      </w:r>
      <w:r w:rsidRPr="00567C27">
        <w:tab/>
      </w:r>
      <w:r>
        <w:rPr>
          <w:lang w:eastAsia="ja-JP"/>
        </w:rPr>
        <w:t>E</w:t>
      </w:r>
      <w:r w:rsidRPr="00567C27">
        <w:t>ncoder test sequences</w:t>
      </w:r>
      <w:bookmarkEnd w:id="36"/>
      <w:bookmarkEnd w:id="37"/>
      <w:bookmarkEnd w:id="38"/>
    </w:p>
    <w:p w14:paraId="33F0098C" w14:textId="77777777" w:rsidR="007138FA" w:rsidRPr="00573DCC" w:rsidRDefault="007138FA" w:rsidP="007138FA">
      <w:pPr>
        <w:rPr>
          <w:lang w:val="en-US" w:eastAsia="ja-JP"/>
        </w:rPr>
      </w:pPr>
      <w:r w:rsidRPr="00573DCC">
        <w:rPr>
          <w:lang w:val="en-US" w:eastAsia="ja-JP"/>
        </w:rPr>
        <w:t>To test an IVAS encoder (beyond mono operation, see clause 6.3.1), test sequences and instructions provided in Readme_IVAS_enc.txt shall be used.</w:t>
      </w:r>
    </w:p>
    <w:p w14:paraId="1AAAFDE7" w14:textId="77777777" w:rsidR="007138FA" w:rsidRPr="00567C27" w:rsidRDefault="007138FA" w:rsidP="007138FA">
      <w:pPr>
        <w:pStyle w:val="Heading3"/>
      </w:pPr>
      <w:bookmarkStart w:id="39" w:name="_Toc27677324"/>
      <w:bookmarkStart w:id="40" w:name="_Toc36235756"/>
      <w:bookmarkStart w:id="41" w:name="_Toc170385650"/>
      <w:r w:rsidRPr="00567C27">
        <w:t>6.3.</w:t>
      </w:r>
      <w:r>
        <w:t>3</w:t>
      </w:r>
      <w:r w:rsidRPr="00567C27">
        <w:tab/>
      </w:r>
      <w:r>
        <w:rPr>
          <w:lang w:eastAsia="ja-JP"/>
        </w:rPr>
        <w:t>D</w:t>
      </w:r>
      <w:r w:rsidRPr="00567C27">
        <w:t>ecoder test sequences</w:t>
      </w:r>
      <w:bookmarkEnd w:id="39"/>
      <w:bookmarkEnd w:id="40"/>
      <w:bookmarkEnd w:id="41"/>
    </w:p>
    <w:p w14:paraId="2CDB49AE" w14:textId="77777777" w:rsidR="007138FA" w:rsidRPr="00573DCC" w:rsidRDefault="007138FA" w:rsidP="007138FA">
      <w:pPr>
        <w:rPr>
          <w:lang w:val="en-US" w:eastAsia="ja-JP"/>
        </w:rPr>
      </w:pPr>
      <w:r w:rsidRPr="00573DCC">
        <w:rPr>
          <w:lang w:val="en-US" w:eastAsia="ja-JP"/>
        </w:rPr>
        <w:t xml:space="preserve">To test an IVAS decoder (beyond mono operation, see clause 6.3.1), test sequences and instructions provided in Readme_IVAS_dec.txt shall be used. To test the IVAS decoder for split rendering (ISAR pre-renderer), test sequences and instructions provided in </w:t>
      </w:r>
      <w:bookmarkStart w:id="42" w:name="_Hlk167289445"/>
      <w:r w:rsidRPr="00573DCC">
        <w:rPr>
          <w:lang w:val="en-US" w:eastAsia="ja-JP"/>
        </w:rPr>
        <w:t xml:space="preserve">Readme_IVAS_ISAR_dec.txt </w:t>
      </w:r>
      <w:bookmarkEnd w:id="42"/>
      <w:r w:rsidRPr="00573DCC">
        <w:rPr>
          <w:lang w:val="en-US" w:eastAsia="ja-JP"/>
        </w:rPr>
        <w:t>shall be used.</w:t>
      </w:r>
    </w:p>
    <w:p w14:paraId="73A66BFA" w14:textId="77777777" w:rsidR="007138FA" w:rsidRPr="00567C27" w:rsidRDefault="007138FA" w:rsidP="007138FA">
      <w:pPr>
        <w:pStyle w:val="Heading3"/>
        <w:ind w:left="1136" w:hanging="1136"/>
      </w:pPr>
      <w:bookmarkStart w:id="43" w:name="_Toc170385651"/>
      <w:r w:rsidRPr="00567C27">
        <w:t>6.3.</w:t>
      </w:r>
      <w:r>
        <w:t>4</w:t>
      </w:r>
      <w:r w:rsidRPr="00567C27">
        <w:tab/>
      </w:r>
      <w:r>
        <w:t>Renderer</w:t>
      </w:r>
      <w:r w:rsidRPr="00567C27">
        <w:t xml:space="preserve"> test sequences</w:t>
      </w:r>
      <w:bookmarkEnd w:id="43"/>
    </w:p>
    <w:p w14:paraId="528958DE" w14:textId="77777777" w:rsidR="007138FA" w:rsidRPr="00573DCC" w:rsidRDefault="007138FA" w:rsidP="007138FA">
      <w:pPr>
        <w:rPr>
          <w:lang w:val="en-US" w:eastAsia="ja-JP"/>
        </w:rPr>
      </w:pPr>
      <w:r w:rsidRPr="00573DCC">
        <w:rPr>
          <w:lang w:val="en-US" w:eastAsia="ja-JP"/>
        </w:rPr>
        <w:t>To test an IVAS renderer, test sequences and instructions provided in Readme_IVAS_rend.txt shall be used.</w:t>
      </w:r>
    </w:p>
    <w:p w14:paraId="7A233102" w14:textId="77777777" w:rsidR="007138FA" w:rsidRPr="00567C27" w:rsidRDefault="007138FA" w:rsidP="007138FA">
      <w:pPr>
        <w:pStyle w:val="Heading3"/>
      </w:pPr>
      <w:bookmarkStart w:id="44" w:name="_Toc27677326"/>
      <w:bookmarkStart w:id="45" w:name="_Toc36235758"/>
      <w:bookmarkStart w:id="46" w:name="_Toc170385652"/>
      <w:r w:rsidRPr="00567C27">
        <w:t>6.3.</w:t>
      </w:r>
      <w:r>
        <w:t>5</w:t>
      </w:r>
      <w:r w:rsidRPr="00567C27">
        <w:tab/>
      </w:r>
      <w:r>
        <w:t>J</w:t>
      </w:r>
      <w:r w:rsidRPr="00567C27">
        <w:t>itter buffer management</w:t>
      </w:r>
      <w:bookmarkEnd w:id="44"/>
      <w:bookmarkEnd w:id="45"/>
      <w:r>
        <w:t xml:space="preserve"> test sequences</w:t>
      </w:r>
      <w:bookmarkEnd w:id="46"/>
    </w:p>
    <w:p w14:paraId="331C1D4D" w14:textId="77777777" w:rsidR="007138FA" w:rsidRPr="00573DCC" w:rsidRDefault="007138FA" w:rsidP="007138FA">
      <w:pPr>
        <w:rPr>
          <w:ins w:id="47" w:author="Author"/>
          <w:lang w:val="en-US" w:eastAsia="ja-JP"/>
        </w:rPr>
      </w:pPr>
      <w:r w:rsidRPr="00573DCC">
        <w:rPr>
          <w:lang w:val="en-US" w:eastAsia="ja-JP"/>
        </w:rPr>
        <w:t>To test jitter buffer management (JBM) for an IVAS decoder, test sequences and instructions provided in Readme_IVAS_JBM_dec.txt shall be used.</w:t>
      </w:r>
    </w:p>
    <w:p w14:paraId="589CEB50" w14:textId="77777777" w:rsidR="007138FA" w:rsidRPr="00567C27" w:rsidRDefault="007138FA" w:rsidP="007138FA">
      <w:pPr>
        <w:pStyle w:val="Heading3"/>
        <w:rPr>
          <w:ins w:id="48" w:author="Author"/>
        </w:rPr>
      </w:pPr>
      <w:ins w:id="49" w:author="Author">
        <w:r w:rsidRPr="00567C27">
          <w:t>6.3.</w:t>
        </w:r>
        <w:r>
          <w:t>6</w:t>
        </w:r>
        <w:r w:rsidRPr="00567C27">
          <w:tab/>
        </w:r>
        <w:r>
          <w:t>Split rendering post renderer test sequences</w:t>
        </w:r>
      </w:ins>
    </w:p>
    <w:p w14:paraId="16FC3BD3" w14:textId="77777777" w:rsidR="007138FA" w:rsidRPr="00573DCC" w:rsidRDefault="007138FA" w:rsidP="007138FA">
      <w:pPr>
        <w:rPr>
          <w:ins w:id="50" w:author="Author"/>
          <w:lang w:val="en-US" w:eastAsia="ja-JP"/>
        </w:rPr>
      </w:pPr>
      <w:ins w:id="51" w:author="Author">
        <w:r w:rsidRPr="00573DCC">
          <w:rPr>
            <w:lang w:val="en-US" w:eastAsia="ja-JP"/>
          </w:rPr>
          <w:t>To test post renderer for IVAS split rendering, test sequences and instructions provided in Readme_IVAS_ISAR_post_rend.txt shall be used.</w:t>
        </w:r>
      </w:ins>
    </w:p>
    <w:p w14:paraId="658FC65F" w14:textId="77777777" w:rsidR="007138FA" w:rsidRPr="00573DCC" w:rsidRDefault="007138FA" w:rsidP="007138FA">
      <w:pPr>
        <w:rPr>
          <w:lang w:val="en-US" w:eastAsia="ja-JP"/>
        </w:rPr>
      </w:pPr>
    </w:p>
    <w:p w14:paraId="57BA179B" w14:textId="77777777" w:rsidR="007138FA" w:rsidRPr="00573DCC" w:rsidRDefault="007138FA" w:rsidP="007138FA">
      <w:pPr>
        <w:pStyle w:val="CRSeparator"/>
        <w:rPr>
          <w:lang w:val="en-US"/>
        </w:rPr>
      </w:pPr>
      <w:r w:rsidRPr="00573DCC">
        <w:rPr>
          <w:lang w:val="en-US"/>
        </w:rPr>
        <w:t>==============Next change==============</w:t>
      </w:r>
    </w:p>
    <w:p w14:paraId="19288122" w14:textId="77777777" w:rsidR="007138FA" w:rsidRPr="001B63F9" w:rsidRDefault="007138FA" w:rsidP="007138FA">
      <w:pPr>
        <w:pStyle w:val="Heading2"/>
      </w:pPr>
      <w:bookmarkStart w:id="52" w:name="_Toc27677328"/>
      <w:bookmarkStart w:id="53" w:name="_Toc36235760"/>
      <w:bookmarkStart w:id="54" w:name="_Toc170385654"/>
      <w:r w:rsidRPr="001B63F9">
        <w:t>7.1</w:t>
      </w:r>
      <w:r>
        <w:tab/>
      </w:r>
      <w:r w:rsidRPr="001B63F9">
        <w:t xml:space="preserve">Bit-exact </w:t>
      </w:r>
      <w:r>
        <w:t>C</w:t>
      </w:r>
      <w:r w:rsidRPr="001B63F9">
        <w:t>onformance</w:t>
      </w:r>
      <w:bookmarkEnd w:id="52"/>
      <w:bookmarkEnd w:id="53"/>
      <w:bookmarkEnd w:id="54"/>
    </w:p>
    <w:p w14:paraId="41EEB770" w14:textId="77777777" w:rsidR="007138FA" w:rsidRPr="00573DCC" w:rsidRDefault="007138FA" w:rsidP="007138FA">
      <w:pPr>
        <w:rPr>
          <w:rStyle w:val="CommentReference"/>
          <w:lang w:val="en-US"/>
        </w:rPr>
      </w:pPr>
      <w:r w:rsidRPr="00573DCC">
        <w:rPr>
          <w:lang w:val="en-US"/>
        </w:rPr>
        <w:t>For an implementation to be declared conformant according to the bit-exact conformance test procedure, the output sequences of the corresponding feature being implemented (IVAS encoder, IVAS decoder, IVAS renderer, JBM, ISAR pre-renderer, ISAR post-renderer) shall match bit-exactly the reference test sequences provided in the corresponding ZIP files in accordance with clause 6, including clause 6.3.1 for mono operation of the IVAS encoder and IVAS decoder. This applies for all implementations of the IVAS codec (TS 26.</w:t>
      </w:r>
      <w:r w:rsidRPr="00573DCC">
        <w:rPr>
          <w:lang w:val="en-US" w:eastAsia="ja-JP"/>
        </w:rPr>
        <w:t>253 [4]</w:t>
      </w:r>
      <w:r w:rsidRPr="00573DCC">
        <w:rPr>
          <w:lang w:val="en-US"/>
        </w:rPr>
        <w:t>), Rendering (TS 26.254 [5]), Error Concealment of Lost Packets (TS 26.255 [6]) and Jitter Buffer Management (JBM) (TS 26.256 [7]), and its reference C code specification TS 26.258 (floating-point)</w:t>
      </w:r>
      <w:r w:rsidRPr="00573DCC">
        <w:rPr>
          <w:lang w:val="en-US" w:eastAsia="ja-JP"/>
        </w:rPr>
        <w:t xml:space="preserve">. </w:t>
      </w:r>
      <w:ins w:id="55" w:author="Author">
        <w:r w:rsidRPr="00573DCC">
          <w:rPr>
            <w:lang w:val="en-US" w:eastAsia="ja-JP"/>
          </w:rPr>
          <w:t xml:space="preserve">This also applies for </w:t>
        </w:r>
        <w:r w:rsidRPr="00573DCC">
          <w:rPr>
            <w:lang w:val="en-US"/>
          </w:rPr>
          <w:t>implementations of Split Rendering functions addressing Immersive Audio for Split Rendering Scenarios ISAR according to 3GPP TS 26.</w:t>
        </w:r>
        <w:r w:rsidRPr="00573DCC">
          <w:rPr>
            <w:lang w:val="en-US" w:eastAsia="ja-JP"/>
          </w:rPr>
          <w:t>249</w:t>
        </w:r>
        <w:r w:rsidRPr="00573DCC">
          <w:rPr>
            <w:lang w:val="en-US"/>
          </w:rPr>
          <w:t xml:space="preserve">. </w:t>
        </w:r>
      </w:ins>
    </w:p>
    <w:p w14:paraId="7E002577" w14:textId="77777777" w:rsidR="007138FA" w:rsidRPr="00573DCC" w:rsidRDefault="007138FA" w:rsidP="007138FA">
      <w:pPr>
        <w:rPr>
          <w:rStyle w:val="CommentReference"/>
          <w:lang w:val="en-US"/>
        </w:rPr>
      </w:pPr>
    </w:p>
    <w:p w14:paraId="66AA4801" w14:textId="77777777" w:rsidR="007138FA" w:rsidRPr="00573DCC" w:rsidRDefault="007138FA" w:rsidP="007138FA">
      <w:pPr>
        <w:rPr>
          <w:lang w:val="en-US"/>
        </w:rPr>
      </w:pPr>
      <w:r w:rsidRPr="00573DCC">
        <w:rPr>
          <w:lang w:val="en-US" w:eastAsia="zh-CN"/>
        </w:rPr>
        <w:t xml:space="preserve">If optional features are implemented, the corresponding conformance tests shall pass. </w:t>
      </w:r>
    </w:p>
    <w:p w14:paraId="2D993F48" w14:textId="77777777" w:rsidR="007138FA" w:rsidRPr="00573DCC" w:rsidRDefault="007138FA" w:rsidP="007138FA">
      <w:pPr>
        <w:rPr>
          <w:lang w:val="en-US" w:eastAsia="ja-JP"/>
        </w:rPr>
      </w:pPr>
    </w:p>
    <w:p w14:paraId="6B1D7CBA" w14:textId="77777777" w:rsidR="007138FA" w:rsidRPr="00573DCC" w:rsidRDefault="007138FA" w:rsidP="007138FA">
      <w:pPr>
        <w:rPr>
          <w:lang w:val="en-US"/>
        </w:rPr>
      </w:pPr>
    </w:p>
    <w:p w14:paraId="6546E806" w14:textId="77777777" w:rsidR="007138FA" w:rsidRPr="00573DCC" w:rsidRDefault="007138FA" w:rsidP="007138FA">
      <w:pPr>
        <w:pStyle w:val="CRSeparator"/>
        <w:rPr>
          <w:lang w:val="en-US"/>
        </w:rPr>
      </w:pPr>
      <w:r w:rsidRPr="00573DCC">
        <w:rPr>
          <w:lang w:val="en-US"/>
        </w:rPr>
        <w:t>==============Next change==============</w:t>
      </w:r>
    </w:p>
    <w:p w14:paraId="6C402324" w14:textId="77777777" w:rsidR="007138FA" w:rsidRDefault="007138FA" w:rsidP="007138FA">
      <w:pPr>
        <w:pStyle w:val="Heading2"/>
      </w:pPr>
      <w:r w:rsidRPr="001B63F9">
        <w:t>7.</w:t>
      </w:r>
      <w:r>
        <w:t>3</w:t>
      </w:r>
      <w:r>
        <w:tab/>
        <w:t>LC3plus Conformance</w:t>
      </w:r>
    </w:p>
    <w:p w14:paraId="73910AAB" w14:textId="77777777" w:rsidR="007138FA" w:rsidRPr="00573DCC" w:rsidRDefault="007138FA" w:rsidP="007138FA">
      <w:pPr>
        <w:rPr>
          <w:ins w:id="56" w:author="Tomas Toftgård" w:date="2025-11-20T16:11:00Z" w16du:dateUtc="2025-11-20T15:11:00Z"/>
          <w:lang w:val="en-US"/>
        </w:rPr>
      </w:pPr>
      <w:r w:rsidRPr="00573DCC">
        <w:rPr>
          <w:lang w:val="en-US"/>
        </w:rPr>
        <w:t xml:space="preserve">For IVAS/ISAR split rendering operation utilizing LC3plus, the </w:t>
      </w:r>
      <w:r w:rsidRPr="00295089">
        <w:t xml:space="preserve">LC3plus encoder and decoder implementation shall pass </w:t>
      </w:r>
      <w:ins w:id="57" w:author="Tomas Toftgård" w:date="2025-11-20T16:11:00Z" w16du:dateUtc="2025-11-20T15:11:00Z">
        <w:r w:rsidRPr="00573DCC">
          <w:rPr>
            <w:lang w:val="en-US"/>
          </w:rPr>
          <w:t xml:space="preserve">the conformance test according to ETSI TS 103 634 clause 7. The conformance tests configuration is defined in Table </w:t>
        </w:r>
        <w:r w:rsidRPr="00573DCC">
          <w:rPr>
            <w:highlight w:val="yellow"/>
            <w:lang w:val="en-US"/>
          </w:rPr>
          <w:t>x</w:t>
        </w:r>
        <w:r w:rsidRPr="00573DCC">
          <w:rPr>
            <w:lang w:val="en-US"/>
          </w:rPr>
          <w:t>. </w:t>
        </w:r>
      </w:ins>
    </w:p>
    <w:p w14:paraId="1E534639" w14:textId="77777777" w:rsidR="007138FA" w:rsidRPr="00573DCC" w:rsidRDefault="007138FA" w:rsidP="007138FA">
      <w:pPr>
        <w:pStyle w:val="TH"/>
        <w:rPr>
          <w:ins w:id="58" w:author="Tomas Toftgård" w:date="2025-11-20T16:11:00Z" w16du:dateUtc="2025-11-20T15:11:00Z"/>
          <w:lang w:val="en-US"/>
        </w:rPr>
      </w:pPr>
      <w:ins w:id="59" w:author="Tomas Toftgård" w:date="2025-11-20T16:11:00Z" w16du:dateUtc="2025-11-20T15:11:00Z">
        <w:r w:rsidRPr="00573DCC">
          <w:rPr>
            <w:lang w:val="en-US"/>
          </w:rPr>
          <w:lastRenderedPageBreak/>
          <w:t xml:space="preserve">Table </w:t>
        </w:r>
        <w:r w:rsidRPr="00573DCC">
          <w:rPr>
            <w:highlight w:val="yellow"/>
            <w:lang w:val="en-US"/>
          </w:rPr>
          <w:t>x</w:t>
        </w:r>
        <w:r w:rsidRPr="00573DCC">
          <w:rPr>
            <w:lang w:val="en-US"/>
          </w:rPr>
          <w:t>: Conformance tests for LC3plus in IVAS split rendering </w:t>
        </w:r>
      </w:ins>
    </w:p>
    <w:tbl>
      <w:tblPr>
        <w:tblW w:w="937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1185"/>
        <w:gridCol w:w="1185"/>
        <w:gridCol w:w="1065"/>
        <w:gridCol w:w="1350"/>
        <w:gridCol w:w="1125"/>
        <w:gridCol w:w="1196"/>
        <w:gridCol w:w="885"/>
      </w:tblGrid>
      <w:tr w:rsidR="007138FA" w:rsidRPr="00573DCC" w14:paraId="1939CCBD" w14:textId="77777777" w:rsidTr="00101079">
        <w:trPr>
          <w:trHeight w:val="300"/>
          <w:ins w:id="60" w:author="Tomas Toftgård" w:date="2025-11-20T16:11:00Z"/>
        </w:trPr>
        <w:tc>
          <w:tcPr>
            <w:tcW w:w="1380" w:type="dxa"/>
            <w:vMerge w:val="restart"/>
            <w:tcBorders>
              <w:top w:val="single" w:sz="6" w:space="0" w:color="auto"/>
              <w:left w:val="single" w:sz="6" w:space="0" w:color="auto"/>
              <w:right w:val="single" w:sz="6" w:space="0" w:color="auto"/>
            </w:tcBorders>
            <w:shd w:val="clear" w:color="auto" w:fill="F2F2F2"/>
            <w:vAlign w:val="center"/>
            <w:hideMark/>
          </w:tcPr>
          <w:p w14:paraId="7BB9B52C" w14:textId="77777777" w:rsidR="007138FA" w:rsidRPr="004C4071" w:rsidRDefault="007138FA" w:rsidP="00101079">
            <w:pPr>
              <w:pStyle w:val="TAH"/>
              <w:rPr>
                <w:ins w:id="61" w:author="Tomas Toftgård" w:date="2025-11-20T16:11:00Z" w16du:dateUtc="2025-11-20T15:11:00Z"/>
              </w:rPr>
            </w:pPr>
            <w:ins w:id="62" w:author="Tomas Toftgård" w:date="2025-11-20T16:11:00Z" w16du:dateUtc="2025-11-20T15:11:00Z">
              <w:r w:rsidRPr="004C4071">
                <w:t>LC3plus for IVAS split rendering </w:t>
              </w:r>
            </w:ins>
          </w:p>
          <w:p w14:paraId="1E68493B" w14:textId="77777777" w:rsidR="007138FA" w:rsidRPr="004C4071" w:rsidRDefault="007138FA" w:rsidP="00101079">
            <w:pPr>
              <w:pStyle w:val="TAC"/>
              <w:rPr>
                <w:ins w:id="63" w:author="Tomas Toftgård" w:date="2025-11-20T16:11:00Z" w16du:dateUtc="2025-11-20T15:11:00Z"/>
              </w:rPr>
            </w:pPr>
            <w:ins w:id="64" w:author="Tomas Toftgård" w:date="2025-11-20T16:11:00Z" w16du:dateUtc="2025-11-20T15:11:00Z">
              <w:r w:rsidRPr="004C4071">
                <w:t> </w:t>
              </w:r>
            </w:ins>
          </w:p>
          <w:p w14:paraId="21CE13CF" w14:textId="77777777" w:rsidR="007138FA" w:rsidRPr="004C4071" w:rsidRDefault="007138FA" w:rsidP="00101079">
            <w:pPr>
              <w:pStyle w:val="TAC"/>
              <w:rPr>
                <w:ins w:id="65" w:author="Tomas Toftgård" w:date="2025-11-20T16:11:00Z" w16du:dateUtc="2025-11-20T15:11:00Z"/>
              </w:rPr>
            </w:pPr>
            <w:ins w:id="66" w:author="Tomas Toftgård" w:date="2025-11-20T16:11:00Z" w16du:dateUtc="2025-11-20T15:11:00Z">
              <w:r w:rsidRPr="004C4071">
                <w:t> </w:t>
              </w:r>
            </w:ins>
          </w:p>
          <w:p w14:paraId="79DAA897" w14:textId="77777777" w:rsidR="007138FA" w:rsidRPr="004C4071" w:rsidRDefault="007138FA" w:rsidP="00101079">
            <w:pPr>
              <w:pStyle w:val="TAC"/>
              <w:rPr>
                <w:ins w:id="67" w:author="Tomas Toftgård" w:date="2025-11-20T16:11:00Z" w16du:dateUtc="2025-11-20T15:11:00Z"/>
              </w:rPr>
            </w:pPr>
            <w:ins w:id="68" w:author="Tomas Toftgård" w:date="2025-11-20T16:11:00Z" w16du:dateUtc="2025-11-20T15:11:00Z">
              <w:r w:rsidRPr="004C4071">
                <w:t> </w:t>
              </w:r>
            </w:ins>
          </w:p>
          <w:p w14:paraId="54829221" w14:textId="77777777" w:rsidR="007138FA" w:rsidRPr="004C4071" w:rsidRDefault="007138FA" w:rsidP="00101079">
            <w:pPr>
              <w:pStyle w:val="TAC"/>
              <w:rPr>
                <w:ins w:id="69" w:author="Tomas Toftgård" w:date="2025-11-20T16:11:00Z" w16du:dateUtc="2025-11-20T15:11:00Z"/>
              </w:rPr>
            </w:pPr>
            <w:ins w:id="70" w:author="Tomas Toftgård" w:date="2025-11-20T16:11:00Z" w16du:dateUtc="2025-11-20T15:11:00Z">
              <w:r w:rsidRPr="004C4071">
                <w:t> </w:t>
              </w:r>
            </w:ins>
          </w:p>
        </w:tc>
        <w:tc>
          <w:tcPr>
            <w:tcW w:w="4785" w:type="dxa"/>
            <w:gridSpan w:val="4"/>
            <w:tcBorders>
              <w:top w:val="single" w:sz="6" w:space="0" w:color="auto"/>
              <w:left w:val="single" w:sz="6" w:space="0" w:color="auto"/>
              <w:bottom w:val="single" w:sz="6" w:space="0" w:color="auto"/>
              <w:right w:val="single" w:sz="6" w:space="0" w:color="auto"/>
            </w:tcBorders>
            <w:shd w:val="clear" w:color="auto" w:fill="F2F2F2"/>
            <w:hideMark/>
          </w:tcPr>
          <w:p w14:paraId="302CDDC5" w14:textId="77777777" w:rsidR="007138FA" w:rsidRPr="004C4071" w:rsidRDefault="007138FA" w:rsidP="00101079">
            <w:pPr>
              <w:pStyle w:val="TAH"/>
              <w:rPr>
                <w:ins w:id="71" w:author="Tomas Toftgård" w:date="2025-11-20T16:11:00Z" w16du:dateUtc="2025-11-20T15:11:00Z"/>
                <w:lang w:val="sv-SE"/>
              </w:rPr>
            </w:pPr>
            <w:ins w:id="72" w:author="Tomas Toftgård" w:date="2025-11-20T16:11:00Z" w16du:dateUtc="2025-11-20T15:11:00Z">
              <w:r w:rsidRPr="004C4071">
                <w:rPr>
                  <w:lang w:val="de-DE"/>
                </w:rPr>
                <w:t>Codec configuration</w:t>
              </w:r>
              <w:r w:rsidRPr="004C4071">
                <w:rPr>
                  <w:lang w:val="sv-SE"/>
                </w:rPr>
                <w:t> </w:t>
              </w:r>
            </w:ins>
          </w:p>
        </w:tc>
        <w:tc>
          <w:tcPr>
            <w:tcW w:w="3206" w:type="dxa"/>
            <w:gridSpan w:val="3"/>
            <w:tcBorders>
              <w:top w:val="single" w:sz="6" w:space="0" w:color="auto"/>
              <w:left w:val="single" w:sz="6" w:space="0" w:color="auto"/>
              <w:bottom w:val="single" w:sz="6" w:space="0" w:color="auto"/>
              <w:right w:val="single" w:sz="6" w:space="0" w:color="auto"/>
            </w:tcBorders>
            <w:shd w:val="clear" w:color="auto" w:fill="F2F2F2"/>
            <w:hideMark/>
          </w:tcPr>
          <w:p w14:paraId="4444A9FB" w14:textId="77777777" w:rsidR="007138FA" w:rsidRPr="00573DCC" w:rsidRDefault="007138FA" w:rsidP="00101079">
            <w:pPr>
              <w:pStyle w:val="TAH"/>
              <w:rPr>
                <w:ins w:id="73" w:author="Tomas Toftgård" w:date="2025-11-20T16:11:00Z" w16du:dateUtc="2025-11-20T15:11:00Z"/>
                <w:lang w:val="en-US"/>
              </w:rPr>
            </w:pPr>
            <w:ins w:id="74" w:author="Tomas Toftgård" w:date="2025-11-20T16:11:00Z" w16du:dateUtc="2025-11-20T15:11:00Z">
              <w:r w:rsidRPr="00573DCC">
                <w:rPr>
                  <w:lang w:val="en-US"/>
                </w:rPr>
                <w:t>Conformance tests group  </w:t>
              </w:r>
              <w:r w:rsidRPr="00573DCC">
                <w:rPr>
                  <w:lang w:val="en-US"/>
                </w:rPr>
                <w:br/>
                <w:t>(see clause 7.3.1) (see note 1) </w:t>
              </w:r>
            </w:ins>
          </w:p>
        </w:tc>
      </w:tr>
      <w:tr w:rsidR="007138FA" w:rsidRPr="007805D6" w14:paraId="51E02DFD" w14:textId="77777777" w:rsidTr="00101079">
        <w:trPr>
          <w:trHeight w:val="300"/>
          <w:ins w:id="75" w:author="Tomas Toftgård" w:date="2025-11-20T16:11:00Z"/>
        </w:trPr>
        <w:tc>
          <w:tcPr>
            <w:tcW w:w="0" w:type="auto"/>
            <w:vMerge/>
            <w:tcBorders>
              <w:left w:val="single" w:sz="6" w:space="0" w:color="auto"/>
              <w:right w:val="single" w:sz="6" w:space="0" w:color="auto"/>
            </w:tcBorders>
            <w:vAlign w:val="center"/>
            <w:hideMark/>
          </w:tcPr>
          <w:p w14:paraId="59703E3C" w14:textId="77777777" w:rsidR="007138FA" w:rsidRPr="00573DCC" w:rsidRDefault="007138FA" w:rsidP="00101079">
            <w:pPr>
              <w:pStyle w:val="TAC"/>
              <w:rPr>
                <w:ins w:id="76" w:author="Tomas Toftgård" w:date="2025-11-20T16:11:00Z" w16du:dateUtc="2025-11-20T15:11:00Z"/>
                <w:lang w:val="en-US"/>
              </w:rPr>
            </w:pPr>
          </w:p>
        </w:tc>
        <w:tc>
          <w:tcPr>
            <w:tcW w:w="1185" w:type="dxa"/>
            <w:tcBorders>
              <w:top w:val="single" w:sz="6" w:space="0" w:color="auto"/>
              <w:left w:val="single" w:sz="6" w:space="0" w:color="auto"/>
              <w:bottom w:val="single" w:sz="6" w:space="0" w:color="auto"/>
              <w:right w:val="single" w:sz="6" w:space="0" w:color="auto"/>
            </w:tcBorders>
            <w:shd w:val="clear" w:color="auto" w:fill="F2F2F2"/>
            <w:hideMark/>
          </w:tcPr>
          <w:p w14:paraId="421059E4" w14:textId="77777777" w:rsidR="007138FA" w:rsidRPr="004C4071" w:rsidRDefault="007138FA" w:rsidP="00101079">
            <w:pPr>
              <w:pStyle w:val="TAH"/>
              <w:rPr>
                <w:ins w:id="77" w:author="Tomas Toftgård" w:date="2025-11-20T16:11:00Z" w16du:dateUtc="2025-11-20T15:11:00Z"/>
                <w:lang w:val="sv-SE"/>
              </w:rPr>
            </w:pPr>
            <w:ins w:id="78" w:author="Tomas Toftgård" w:date="2025-11-20T16:11:00Z" w16du:dateUtc="2025-11-20T15:11:00Z">
              <w:r w:rsidRPr="004C4071">
                <w:rPr>
                  <w:lang w:val="de-DE"/>
                </w:rPr>
                <w:t>HR mode</w:t>
              </w:r>
              <w:r w:rsidRPr="004C4071">
                <w:rPr>
                  <w:lang w:val="sv-SE"/>
                </w:rPr>
                <w:t> </w:t>
              </w:r>
            </w:ins>
          </w:p>
        </w:tc>
        <w:tc>
          <w:tcPr>
            <w:tcW w:w="1185" w:type="dxa"/>
            <w:tcBorders>
              <w:top w:val="single" w:sz="6" w:space="0" w:color="auto"/>
              <w:left w:val="single" w:sz="6" w:space="0" w:color="auto"/>
              <w:bottom w:val="single" w:sz="6" w:space="0" w:color="auto"/>
              <w:right w:val="single" w:sz="6" w:space="0" w:color="auto"/>
            </w:tcBorders>
            <w:shd w:val="clear" w:color="auto" w:fill="F2F2F2"/>
            <w:hideMark/>
          </w:tcPr>
          <w:p w14:paraId="08554E5B" w14:textId="77777777" w:rsidR="007138FA" w:rsidRPr="004C4071" w:rsidRDefault="007138FA" w:rsidP="00101079">
            <w:pPr>
              <w:pStyle w:val="TAH"/>
              <w:rPr>
                <w:ins w:id="79" w:author="Tomas Toftgård" w:date="2025-11-20T16:11:00Z" w16du:dateUtc="2025-11-20T15:11:00Z"/>
                <w:lang w:val="sv-SE"/>
              </w:rPr>
            </w:pPr>
            <w:ins w:id="80" w:author="Tomas Toftgård" w:date="2025-11-20T16:11:00Z" w16du:dateUtc="2025-11-20T15:11:00Z">
              <w:r w:rsidRPr="004C4071">
                <w:rPr>
                  <w:lang w:val="de-DE"/>
                </w:rPr>
                <w:t>Sampling rate [Hz]</w:t>
              </w:r>
              <w:r w:rsidRPr="004C4071">
                <w:rPr>
                  <w:lang w:val="sv-SE"/>
                </w:rPr>
                <w:t> </w:t>
              </w:r>
            </w:ins>
          </w:p>
        </w:tc>
        <w:tc>
          <w:tcPr>
            <w:tcW w:w="1065" w:type="dxa"/>
            <w:tcBorders>
              <w:top w:val="single" w:sz="6" w:space="0" w:color="auto"/>
              <w:left w:val="single" w:sz="6" w:space="0" w:color="auto"/>
              <w:bottom w:val="single" w:sz="6" w:space="0" w:color="auto"/>
              <w:right w:val="single" w:sz="6" w:space="0" w:color="auto"/>
            </w:tcBorders>
            <w:shd w:val="clear" w:color="auto" w:fill="F2F2F2"/>
            <w:hideMark/>
          </w:tcPr>
          <w:p w14:paraId="4BABBA52" w14:textId="77777777" w:rsidR="007138FA" w:rsidRPr="004C4071" w:rsidRDefault="007138FA" w:rsidP="00101079">
            <w:pPr>
              <w:pStyle w:val="TAH"/>
              <w:rPr>
                <w:ins w:id="81" w:author="Tomas Toftgård" w:date="2025-11-20T16:11:00Z" w16du:dateUtc="2025-11-20T15:11:00Z"/>
                <w:lang w:val="sv-SE"/>
              </w:rPr>
            </w:pPr>
            <w:ins w:id="82" w:author="Tomas Toftgård" w:date="2025-11-20T16:11:00Z" w16du:dateUtc="2025-11-20T15:11:00Z">
              <w:r w:rsidRPr="004C4071">
                <w:rPr>
                  <w:lang w:val="de-DE"/>
                </w:rPr>
                <w:t>Frame size [ms]</w:t>
              </w:r>
              <w:r w:rsidRPr="004C4071">
                <w:rPr>
                  <w:lang w:val="sv-SE"/>
                </w:rPr>
                <w:t> </w:t>
              </w:r>
            </w:ins>
          </w:p>
        </w:tc>
        <w:tc>
          <w:tcPr>
            <w:tcW w:w="1350" w:type="dxa"/>
            <w:tcBorders>
              <w:top w:val="single" w:sz="6" w:space="0" w:color="auto"/>
              <w:left w:val="single" w:sz="6" w:space="0" w:color="auto"/>
              <w:bottom w:val="single" w:sz="6" w:space="0" w:color="auto"/>
              <w:right w:val="single" w:sz="6" w:space="0" w:color="auto"/>
            </w:tcBorders>
            <w:shd w:val="clear" w:color="auto" w:fill="F2F2F2"/>
            <w:hideMark/>
          </w:tcPr>
          <w:p w14:paraId="1617BDA6" w14:textId="77777777" w:rsidR="007138FA" w:rsidRPr="00573DCC" w:rsidRDefault="007138FA" w:rsidP="00101079">
            <w:pPr>
              <w:pStyle w:val="TAH"/>
              <w:rPr>
                <w:ins w:id="83" w:author="Tomas Toftgård" w:date="2025-11-20T16:11:00Z" w16du:dateUtc="2025-11-20T15:11:00Z"/>
                <w:lang w:val="en-US"/>
              </w:rPr>
            </w:pPr>
            <w:ins w:id="84" w:author="Tomas Toftgård" w:date="2025-11-20T16:11:00Z" w16du:dateUtc="2025-11-20T15:11:00Z">
              <w:r w:rsidRPr="00573DCC">
                <w:rPr>
                  <w:lang w:val="en-US"/>
                </w:rPr>
                <w:t>Bit rate  </w:t>
              </w:r>
            </w:ins>
          </w:p>
          <w:p w14:paraId="27D34553" w14:textId="77777777" w:rsidR="007138FA" w:rsidRPr="00573DCC" w:rsidRDefault="007138FA" w:rsidP="00101079">
            <w:pPr>
              <w:pStyle w:val="TAH"/>
              <w:rPr>
                <w:ins w:id="85" w:author="Tomas Toftgård" w:date="2025-11-20T16:11:00Z" w16du:dateUtc="2025-11-20T15:11:00Z"/>
                <w:lang w:val="en-US"/>
              </w:rPr>
            </w:pPr>
            <w:ins w:id="86" w:author="Tomas Toftgård" w:date="2025-11-20T16:11:00Z" w16du:dateUtc="2025-11-20T15:11:00Z">
              <w:r w:rsidRPr="00573DCC">
                <w:rPr>
                  <w:lang w:val="en-US"/>
                </w:rPr>
                <w:t>[bytes per frame</w:t>
              </w:r>
            </w:ins>
            <w:ins w:id="87" w:author="Tomas Toftgård" w:date="2025-11-20T22:05:00Z" w16du:dateUtc="2025-11-20T21:05:00Z">
              <w:r w:rsidRPr="00573DCC">
                <w:rPr>
                  <w:lang w:val="en-US"/>
                </w:rPr>
                <w:t>]</w:t>
              </w:r>
            </w:ins>
            <w:ins w:id="88" w:author="Tomas Toftgård" w:date="2025-11-20T16:11:00Z" w16du:dateUtc="2025-11-20T15:11:00Z">
              <w:r w:rsidRPr="00573DCC">
                <w:rPr>
                  <w:lang w:val="en-US"/>
                </w:rPr>
                <w:t xml:space="preserve"> (see note 2) </w:t>
              </w:r>
            </w:ins>
          </w:p>
        </w:tc>
        <w:tc>
          <w:tcPr>
            <w:tcW w:w="1125" w:type="dxa"/>
            <w:tcBorders>
              <w:top w:val="single" w:sz="6" w:space="0" w:color="auto"/>
              <w:left w:val="single" w:sz="6" w:space="0" w:color="auto"/>
              <w:bottom w:val="single" w:sz="6" w:space="0" w:color="auto"/>
              <w:right w:val="single" w:sz="6" w:space="0" w:color="auto"/>
            </w:tcBorders>
            <w:shd w:val="clear" w:color="auto" w:fill="F2F2F2"/>
            <w:hideMark/>
          </w:tcPr>
          <w:p w14:paraId="6F174795" w14:textId="77777777" w:rsidR="007138FA" w:rsidRPr="004C4071" w:rsidRDefault="007138FA" w:rsidP="00101079">
            <w:pPr>
              <w:pStyle w:val="TAH"/>
              <w:rPr>
                <w:ins w:id="89" w:author="Tomas Toftgård" w:date="2025-11-20T16:11:00Z" w16du:dateUtc="2025-11-20T15:11:00Z"/>
                <w:lang w:val="sv-SE"/>
              </w:rPr>
            </w:pPr>
            <w:ins w:id="90" w:author="Tomas Toftgård" w:date="2025-11-20T16:11:00Z" w16du:dateUtc="2025-11-20T15:11:00Z">
              <w:r w:rsidRPr="004C4071">
                <w:rPr>
                  <w:lang w:val="de-DE"/>
                </w:rPr>
                <w:t>Core coder</w:t>
              </w:r>
              <w:r w:rsidRPr="004C4071">
                <w:rPr>
                  <w:lang w:val="sv-SE"/>
                </w:rPr>
                <w:t> </w:t>
              </w:r>
            </w:ins>
          </w:p>
        </w:tc>
        <w:tc>
          <w:tcPr>
            <w:tcW w:w="1196" w:type="dxa"/>
            <w:tcBorders>
              <w:top w:val="single" w:sz="6" w:space="0" w:color="auto"/>
              <w:left w:val="single" w:sz="6" w:space="0" w:color="auto"/>
              <w:bottom w:val="single" w:sz="6" w:space="0" w:color="auto"/>
              <w:right w:val="single" w:sz="6" w:space="0" w:color="auto"/>
            </w:tcBorders>
            <w:shd w:val="clear" w:color="auto" w:fill="F2F2F2"/>
            <w:hideMark/>
          </w:tcPr>
          <w:p w14:paraId="6B221570" w14:textId="77777777" w:rsidR="007138FA" w:rsidRPr="004C4071" w:rsidRDefault="007138FA" w:rsidP="00101079">
            <w:pPr>
              <w:pStyle w:val="TAH"/>
              <w:rPr>
                <w:ins w:id="91" w:author="Tomas Toftgård" w:date="2025-11-20T16:11:00Z" w16du:dateUtc="2025-11-20T15:11:00Z"/>
                <w:lang w:val="sv-SE"/>
              </w:rPr>
            </w:pPr>
            <w:ins w:id="92" w:author="Tomas Toftgård" w:date="2025-11-20T16:11:00Z" w16du:dateUtc="2025-11-20T15:11:00Z">
              <w:r w:rsidRPr="004C4071">
                <w:rPr>
                  <w:lang w:val="de-DE"/>
                </w:rPr>
                <w:t>Concealment</w:t>
              </w:r>
              <w:r w:rsidRPr="004C4071">
                <w:rPr>
                  <w:lang w:val="sv-SE"/>
                </w:rPr>
                <w:t> </w:t>
              </w:r>
            </w:ins>
          </w:p>
        </w:tc>
        <w:tc>
          <w:tcPr>
            <w:tcW w:w="885" w:type="dxa"/>
            <w:tcBorders>
              <w:top w:val="single" w:sz="6" w:space="0" w:color="auto"/>
              <w:left w:val="single" w:sz="6" w:space="0" w:color="auto"/>
              <w:bottom w:val="single" w:sz="6" w:space="0" w:color="auto"/>
              <w:right w:val="single" w:sz="6" w:space="0" w:color="auto"/>
            </w:tcBorders>
            <w:shd w:val="clear" w:color="auto" w:fill="F2F2F2"/>
            <w:hideMark/>
          </w:tcPr>
          <w:p w14:paraId="159D62B3" w14:textId="77777777" w:rsidR="007138FA" w:rsidRPr="004C4071" w:rsidRDefault="007138FA" w:rsidP="00101079">
            <w:pPr>
              <w:pStyle w:val="TAH"/>
              <w:rPr>
                <w:ins w:id="93" w:author="Tomas Toftgård" w:date="2025-11-20T16:11:00Z" w16du:dateUtc="2025-11-20T15:11:00Z"/>
                <w:lang w:val="sv-SE"/>
              </w:rPr>
            </w:pPr>
            <w:ins w:id="94" w:author="Tomas Toftgård" w:date="2025-11-20T16:11:00Z" w16du:dateUtc="2025-11-20T15:11:00Z">
              <w:r w:rsidRPr="004C4071">
                <w:rPr>
                  <w:lang w:val="de-DE"/>
                </w:rPr>
                <w:t>Channel Coder</w:t>
              </w:r>
              <w:r w:rsidRPr="004C4071">
                <w:rPr>
                  <w:lang w:val="sv-SE"/>
                </w:rPr>
                <w:t> </w:t>
              </w:r>
            </w:ins>
          </w:p>
        </w:tc>
      </w:tr>
      <w:tr w:rsidR="007138FA" w:rsidRPr="007805D6" w14:paraId="7526E97A" w14:textId="77777777" w:rsidTr="00101079">
        <w:trPr>
          <w:trHeight w:val="60"/>
          <w:ins w:id="95" w:author="Tomas Toftgård" w:date="2025-11-20T16:11:00Z"/>
        </w:trPr>
        <w:tc>
          <w:tcPr>
            <w:tcW w:w="1380" w:type="dxa"/>
            <w:vMerge/>
            <w:tcBorders>
              <w:left w:val="single" w:sz="6" w:space="0" w:color="auto"/>
              <w:right w:val="single" w:sz="6" w:space="0" w:color="auto"/>
            </w:tcBorders>
            <w:shd w:val="clear" w:color="auto" w:fill="F2F2F2"/>
            <w:hideMark/>
          </w:tcPr>
          <w:p w14:paraId="20512F42" w14:textId="77777777" w:rsidR="007138FA" w:rsidRPr="004C4071" w:rsidRDefault="007138FA" w:rsidP="00101079">
            <w:pPr>
              <w:pStyle w:val="TAC"/>
              <w:rPr>
                <w:ins w:id="96" w:author="Tomas Toftgård" w:date="2025-11-20T16:11:00Z" w16du:dateUtc="2025-11-20T15:11:00Z"/>
              </w:rPr>
            </w:pPr>
          </w:p>
        </w:tc>
        <w:tc>
          <w:tcPr>
            <w:tcW w:w="1185" w:type="dxa"/>
            <w:tcBorders>
              <w:top w:val="single" w:sz="6" w:space="0" w:color="auto"/>
              <w:left w:val="single" w:sz="6" w:space="0" w:color="auto"/>
              <w:bottom w:val="single" w:sz="6" w:space="0" w:color="auto"/>
              <w:right w:val="single" w:sz="6" w:space="0" w:color="auto"/>
            </w:tcBorders>
            <w:hideMark/>
          </w:tcPr>
          <w:p w14:paraId="658EC37A" w14:textId="77777777" w:rsidR="007138FA" w:rsidRPr="004C4071" w:rsidRDefault="007138FA" w:rsidP="00101079">
            <w:pPr>
              <w:pStyle w:val="TAC"/>
              <w:rPr>
                <w:ins w:id="97" w:author="Tomas Toftgård" w:date="2025-11-20T16:11:00Z" w16du:dateUtc="2025-11-20T15:11:00Z"/>
              </w:rPr>
            </w:pPr>
            <w:ins w:id="98" w:author="Tomas Toftgård" w:date="2025-11-20T16:11:00Z" w16du:dateUtc="2025-11-20T15:11:00Z">
              <w:r w:rsidRPr="004C4071">
                <w:rPr>
                  <w:lang w:val="de-DE"/>
                </w:rPr>
                <w:t>Disabled </w:t>
              </w:r>
              <w:r w:rsidRPr="004C4071">
                <w:t> </w:t>
              </w:r>
            </w:ins>
          </w:p>
        </w:tc>
        <w:tc>
          <w:tcPr>
            <w:tcW w:w="1185" w:type="dxa"/>
            <w:tcBorders>
              <w:top w:val="single" w:sz="6" w:space="0" w:color="auto"/>
              <w:left w:val="single" w:sz="6" w:space="0" w:color="auto"/>
              <w:bottom w:val="single" w:sz="6" w:space="0" w:color="auto"/>
              <w:right w:val="single" w:sz="6" w:space="0" w:color="auto"/>
            </w:tcBorders>
            <w:vAlign w:val="center"/>
            <w:hideMark/>
          </w:tcPr>
          <w:p w14:paraId="30EE0A9E" w14:textId="77777777" w:rsidR="007138FA" w:rsidRPr="004C4071" w:rsidRDefault="007138FA" w:rsidP="00101079">
            <w:pPr>
              <w:pStyle w:val="TAC"/>
              <w:rPr>
                <w:ins w:id="99" w:author="Tomas Toftgård" w:date="2025-11-20T16:11:00Z" w16du:dateUtc="2025-11-20T15:11:00Z"/>
              </w:rPr>
            </w:pPr>
            <w:ins w:id="100" w:author="Tomas Toftgård" w:date="2025-11-20T16:11:00Z" w16du:dateUtc="2025-11-20T15:11:00Z">
              <w:r w:rsidRPr="004C4071">
                <w:rPr>
                  <w:lang w:val="de-DE"/>
                </w:rPr>
                <w:t>48 000</w:t>
              </w:r>
              <w:r w:rsidRPr="004C4071">
                <w:t> </w:t>
              </w:r>
            </w:ins>
          </w:p>
        </w:tc>
        <w:tc>
          <w:tcPr>
            <w:tcW w:w="1065" w:type="dxa"/>
            <w:tcBorders>
              <w:top w:val="single" w:sz="6" w:space="0" w:color="auto"/>
              <w:left w:val="single" w:sz="6" w:space="0" w:color="auto"/>
              <w:bottom w:val="single" w:sz="6" w:space="0" w:color="auto"/>
              <w:right w:val="single" w:sz="6" w:space="0" w:color="auto"/>
            </w:tcBorders>
            <w:hideMark/>
          </w:tcPr>
          <w:p w14:paraId="371A2D6F" w14:textId="77777777" w:rsidR="007138FA" w:rsidRPr="004C4071" w:rsidRDefault="007138FA" w:rsidP="00101079">
            <w:pPr>
              <w:pStyle w:val="TAC"/>
              <w:rPr>
                <w:ins w:id="101" w:author="Tomas Toftgård" w:date="2025-11-20T16:11:00Z" w16du:dateUtc="2025-11-20T15:11:00Z"/>
              </w:rPr>
            </w:pPr>
            <w:ins w:id="102" w:author="Tomas Toftgård" w:date="2025-11-20T16:11:00Z" w16du:dateUtc="2025-11-20T15:11:00Z">
              <w:r w:rsidRPr="004C4071">
                <w:rPr>
                  <w:lang w:val="de-DE"/>
                </w:rPr>
                <w:t>5</w:t>
              </w:r>
              <w:r w:rsidRPr="004C4071">
                <w:t> </w:t>
              </w:r>
            </w:ins>
          </w:p>
        </w:tc>
        <w:tc>
          <w:tcPr>
            <w:tcW w:w="1350" w:type="dxa"/>
            <w:tcBorders>
              <w:top w:val="single" w:sz="6" w:space="0" w:color="auto"/>
              <w:left w:val="single" w:sz="6" w:space="0" w:color="auto"/>
              <w:bottom w:val="single" w:sz="6" w:space="0" w:color="auto"/>
              <w:right w:val="single" w:sz="6" w:space="0" w:color="auto"/>
            </w:tcBorders>
            <w:hideMark/>
          </w:tcPr>
          <w:p w14:paraId="024DD398" w14:textId="77777777" w:rsidR="007138FA" w:rsidRPr="004C4071" w:rsidRDefault="007138FA" w:rsidP="00101079">
            <w:pPr>
              <w:pStyle w:val="TAC"/>
              <w:rPr>
                <w:ins w:id="103" w:author="Tomas Toftgård" w:date="2025-11-20T16:11:00Z" w16du:dateUtc="2025-11-20T15:11:00Z"/>
              </w:rPr>
            </w:pPr>
            <w:ins w:id="104" w:author="Tomas Toftgård" w:date="2025-11-20T16:11:00Z" w16du:dateUtc="2025-11-20T15:11:00Z">
              <w:r w:rsidRPr="004C4071">
                <w:rPr>
                  <w:lang w:val="de-DE"/>
                </w:rPr>
                <w:t>80, 120, 160</w:t>
              </w:r>
            </w:ins>
          </w:p>
        </w:tc>
        <w:tc>
          <w:tcPr>
            <w:tcW w:w="1125" w:type="dxa"/>
            <w:tcBorders>
              <w:top w:val="single" w:sz="6" w:space="0" w:color="auto"/>
              <w:left w:val="single" w:sz="6" w:space="0" w:color="auto"/>
              <w:bottom w:val="single" w:sz="6" w:space="0" w:color="auto"/>
              <w:right w:val="single" w:sz="6" w:space="0" w:color="auto"/>
            </w:tcBorders>
            <w:hideMark/>
          </w:tcPr>
          <w:p w14:paraId="7EBB20A4" w14:textId="77777777" w:rsidR="007138FA" w:rsidRPr="004C4071" w:rsidRDefault="007138FA" w:rsidP="00101079">
            <w:pPr>
              <w:pStyle w:val="TAC"/>
              <w:rPr>
                <w:ins w:id="105" w:author="Tomas Toftgård" w:date="2025-11-20T16:11:00Z" w16du:dateUtc="2025-11-20T15:11:00Z"/>
              </w:rPr>
            </w:pPr>
            <w:ins w:id="106" w:author="Tomas Toftgård" w:date="2025-11-20T16:11:00Z" w16du:dateUtc="2025-11-20T15:11:00Z">
              <w:r w:rsidRPr="004C4071">
                <w:rPr>
                  <w:lang w:val="de-DE"/>
                </w:rPr>
                <w:t>Enc, Dec, EncDec</w:t>
              </w:r>
              <w:r w:rsidRPr="004C4071">
                <w:t> </w:t>
              </w:r>
            </w:ins>
          </w:p>
        </w:tc>
        <w:tc>
          <w:tcPr>
            <w:tcW w:w="1196" w:type="dxa"/>
            <w:tcBorders>
              <w:top w:val="single" w:sz="6" w:space="0" w:color="auto"/>
              <w:left w:val="single" w:sz="6" w:space="0" w:color="auto"/>
              <w:bottom w:val="single" w:sz="6" w:space="0" w:color="auto"/>
              <w:right w:val="single" w:sz="6" w:space="0" w:color="auto"/>
            </w:tcBorders>
            <w:hideMark/>
          </w:tcPr>
          <w:p w14:paraId="6BE03D25" w14:textId="77777777" w:rsidR="007138FA" w:rsidRPr="004C4071" w:rsidRDefault="007138FA" w:rsidP="00101079">
            <w:pPr>
              <w:pStyle w:val="TAC"/>
              <w:rPr>
                <w:ins w:id="107" w:author="Tomas Toftgård" w:date="2025-11-20T16:11:00Z" w16du:dateUtc="2025-11-20T15:11:00Z"/>
              </w:rPr>
            </w:pPr>
            <w:ins w:id="108" w:author="Tomas Toftgård" w:date="2025-11-20T16:11:00Z" w16du:dateUtc="2025-11-20T15:11:00Z">
              <w:r w:rsidRPr="004C4071">
                <w:rPr>
                  <w:lang w:val="de-DE"/>
                </w:rPr>
                <w:t>Dec</w:t>
              </w:r>
              <w:r w:rsidRPr="004C4071">
                <w:t> </w:t>
              </w:r>
            </w:ins>
          </w:p>
        </w:tc>
        <w:tc>
          <w:tcPr>
            <w:tcW w:w="885" w:type="dxa"/>
            <w:vMerge w:val="restart"/>
            <w:tcBorders>
              <w:top w:val="single" w:sz="6" w:space="0" w:color="auto"/>
              <w:left w:val="single" w:sz="6" w:space="0" w:color="auto"/>
              <w:bottom w:val="single" w:sz="6" w:space="0" w:color="auto"/>
              <w:right w:val="single" w:sz="6" w:space="0" w:color="auto"/>
            </w:tcBorders>
            <w:hideMark/>
          </w:tcPr>
          <w:p w14:paraId="1496B83E" w14:textId="77777777" w:rsidR="007138FA" w:rsidRPr="004C4071" w:rsidRDefault="007138FA" w:rsidP="00101079">
            <w:pPr>
              <w:pStyle w:val="TAC"/>
              <w:rPr>
                <w:ins w:id="109" w:author="Tomas Toftgård" w:date="2025-11-20T16:11:00Z" w16du:dateUtc="2025-11-20T15:11:00Z"/>
              </w:rPr>
            </w:pPr>
            <w:ins w:id="110" w:author="Tomas Toftgård" w:date="2025-11-20T16:11:00Z" w16du:dateUtc="2025-11-20T15:11:00Z">
              <w:r w:rsidRPr="004C4071">
                <w:rPr>
                  <w:lang w:val="de-DE"/>
                </w:rPr>
                <w:t>N/A</w:t>
              </w:r>
              <w:r w:rsidRPr="004C4071">
                <w:t> </w:t>
              </w:r>
            </w:ins>
          </w:p>
        </w:tc>
      </w:tr>
      <w:tr w:rsidR="007138FA" w:rsidRPr="007805D6" w14:paraId="1F949849" w14:textId="77777777" w:rsidTr="00101079">
        <w:trPr>
          <w:trHeight w:val="60"/>
          <w:ins w:id="111" w:author="Tomas Toftgård" w:date="2025-11-20T16:11:00Z"/>
        </w:trPr>
        <w:tc>
          <w:tcPr>
            <w:tcW w:w="1380" w:type="dxa"/>
            <w:vMerge/>
            <w:tcBorders>
              <w:left w:val="single" w:sz="6" w:space="0" w:color="auto"/>
              <w:right w:val="single" w:sz="6" w:space="0" w:color="auto"/>
            </w:tcBorders>
            <w:shd w:val="clear" w:color="auto" w:fill="F2F2F2"/>
            <w:hideMark/>
          </w:tcPr>
          <w:p w14:paraId="70D7EE0B" w14:textId="77777777" w:rsidR="007138FA" w:rsidRPr="004C4071" w:rsidRDefault="007138FA" w:rsidP="00101079">
            <w:pPr>
              <w:pStyle w:val="TAC"/>
              <w:rPr>
                <w:ins w:id="112" w:author="Tomas Toftgård" w:date="2025-11-20T16:11:00Z" w16du:dateUtc="2025-11-20T15:11:00Z"/>
              </w:rPr>
            </w:pPr>
          </w:p>
        </w:tc>
        <w:tc>
          <w:tcPr>
            <w:tcW w:w="1185" w:type="dxa"/>
            <w:tcBorders>
              <w:top w:val="single" w:sz="6" w:space="0" w:color="auto"/>
              <w:left w:val="single" w:sz="6" w:space="0" w:color="auto"/>
              <w:bottom w:val="single" w:sz="6" w:space="0" w:color="auto"/>
              <w:right w:val="single" w:sz="6" w:space="0" w:color="auto"/>
            </w:tcBorders>
            <w:hideMark/>
          </w:tcPr>
          <w:p w14:paraId="26D41E99" w14:textId="77777777" w:rsidR="007138FA" w:rsidRPr="004C4071" w:rsidRDefault="007138FA" w:rsidP="00101079">
            <w:pPr>
              <w:pStyle w:val="TAC"/>
              <w:rPr>
                <w:ins w:id="113" w:author="Tomas Toftgård" w:date="2025-11-20T16:11:00Z" w16du:dateUtc="2025-11-20T15:11:00Z"/>
              </w:rPr>
            </w:pPr>
            <w:ins w:id="114" w:author="Tomas Toftgård" w:date="2025-11-20T16:11:00Z" w16du:dateUtc="2025-11-20T15:11:00Z">
              <w:r w:rsidRPr="004C4071">
                <w:t> </w:t>
              </w:r>
            </w:ins>
          </w:p>
        </w:tc>
        <w:tc>
          <w:tcPr>
            <w:tcW w:w="1185" w:type="dxa"/>
            <w:tcBorders>
              <w:top w:val="single" w:sz="6" w:space="0" w:color="auto"/>
              <w:left w:val="single" w:sz="6" w:space="0" w:color="auto"/>
              <w:bottom w:val="single" w:sz="6" w:space="0" w:color="auto"/>
              <w:right w:val="single" w:sz="6" w:space="0" w:color="auto"/>
            </w:tcBorders>
            <w:hideMark/>
          </w:tcPr>
          <w:p w14:paraId="32A69E23" w14:textId="77777777" w:rsidR="007138FA" w:rsidRPr="004C4071" w:rsidRDefault="007138FA" w:rsidP="00101079">
            <w:pPr>
              <w:pStyle w:val="TAC"/>
              <w:rPr>
                <w:ins w:id="115" w:author="Tomas Toftgård" w:date="2025-11-20T16:11:00Z" w16du:dateUtc="2025-11-20T15:11:00Z"/>
              </w:rPr>
            </w:pPr>
            <w:ins w:id="116" w:author="Tomas Toftgård" w:date="2025-11-20T16:11:00Z" w16du:dateUtc="2025-11-20T15:11:00Z">
              <w:r w:rsidRPr="004C4071">
                <w:t> </w:t>
              </w:r>
            </w:ins>
          </w:p>
        </w:tc>
        <w:tc>
          <w:tcPr>
            <w:tcW w:w="1065" w:type="dxa"/>
            <w:tcBorders>
              <w:top w:val="single" w:sz="6" w:space="0" w:color="auto"/>
              <w:left w:val="single" w:sz="6" w:space="0" w:color="auto"/>
              <w:bottom w:val="single" w:sz="6" w:space="0" w:color="auto"/>
              <w:right w:val="single" w:sz="6" w:space="0" w:color="auto"/>
            </w:tcBorders>
            <w:hideMark/>
          </w:tcPr>
          <w:p w14:paraId="3D0D744A" w14:textId="77777777" w:rsidR="007138FA" w:rsidRPr="004C4071" w:rsidRDefault="007138FA" w:rsidP="00101079">
            <w:pPr>
              <w:pStyle w:val="TAC"/>
              <w:rPr>
                <w:ins w:id="117" w:author="Tomas Toftgård" w:date="2025-11-20T16:11:00Z" w16du:dateUtc="2025-11-20T15:11:00Z"/>
              </w:rPr>
            </w:pPr>
            <w:ins w:id="118" w:author="Tomas Toftgård" w:date="2025-11-20T16:11:00Z" w16du:dateUtc="2025-11-20T15:11:00Z">
              <w:r w:rsidRPr="004C4071">
                <w:rPr>
                  <w:lang w:val="de-DE"/>
                </w:rPr>
                <w:t>10</w:t>
              </w:r>
              <w:r w:rsidRPr="004C4071">
                <w:t> </w:t>
              </w:r>
            </w:ins>
          </w:p>
        </w:tc>
        <w:tc>
          <w:tcPr>
            <w:tcW w:w="1350" w:type="dxa"/>
            <w:tcBorders>
              <w:top w:val="single" w:sz="6" w:space="0" w:color="auto"/>
              <w:left w:val="single" w:sz="6" w:space="0" w:color="auto"/>
              <w:bottom w:val="single" w:sz="6" w:space="0" w:color="auto"/>
              <w:right w:val="single" w:sz="6" w:space="0" w:color="auto"/>
            </w:tcBorders>
            <w:hideMark/>
          </w:tcPr>
          <w:p w14:paraId="483310FA" w14:textId="77777777" w:rsidR="007138FA" w:rsidRPr="004C4071" w:rsidRDefault="007138FA" w:rsidP="00101079">
            <w:pPr>
              <w:pStyle w:val="TAC"/>
              <w:rPr>
                <w:ins w:id="119" w:author="Tomas Toftgård" w:date="2025-11-20T16:11:00Z" w16du:dateUtc="2025-11-20T15:11:00Z"/>
              </w:rPr>
            </w:pPr>
            <w:ins w:id="120" w:author="Tomas Toftgård" w:date="2025-11-20T16:11:00Z" w16du:dateUtc="2025-11-20T15:11:00Z">
              <w:r w:rsidRPr="004C4071">
                <w:rPr>
                  <w:lang w:val="de-DE"/>
                </w:rPr>
                <w:t>155</w:t>
              </w:r>
              <w:r w:rsidRPr="004C4071">
                <w:rPr>
                  <w:vertAlign w:val="superscript"/>
                  <w:lang w:val="de-DE"/>
                </w:rPr>
                <w:t>3</w:t>
              </w:r>
              <w:r w:rsidRPr="004C4071">
                <w:rPr>
                  <w:lang w:val="de-DE"/>
                </w:rPr>
                <w:t>, 240, 320, 400</w:t>
              </w:r>
            </w:ins>
          </w:p>
        </w:tc>
        <w:tc>
          <w:tcPr>
            <w:tcW w:w="1125" w:type="dxa"/>
            <w:tcBorders>
              <w:top w:val="single" w:sz="6" w:space="0" w:color="auto"/>
              <w:left w:val="single" w:sz="6" w:space="0" w:color="auto"/>
              <w:bottom w:val="single" w:sz="6" w:space="0" w:color="auto"/>
              <w:right w:val="single" w:sz="6" w:space="0" w:color="auto"/>
            </w:tcBorders>
            <w:hideMark/>
          </w:tcPr>
          <w:p w14:paraId="6A1F1558" w14:textId="77777777" w:rsidR="007138FA" w:rsidRPr="004C4071" w:rsidRDefault="007138FA" w:rsidP="00101079">
            <w:pPr>
              <w:pStyle w:val="TAC"/>
              <w:rPr>
                <w:ins w:id="121" w:author="Tomas Toftgård" w:date="2025-11-20T16:11:00Z" w16du:dateUtc="2025-11-20T15:11:00Z"/>
              </w:rPr>
            </w:pPr>
            <w:ins w:id="122" w:author="Tomas Toftgård" w:date="2025-11-20T16:11:00Z" w16du:dateUtc="2025-11-20T15:11:00Z">
              <w:r w:rsidRPr="004C4071">
                <w:t> </w:t>
              </w:r>
            </w:ins>
          </w:p>
        </w:tc>
        <w:tc>
          <w:tcPr>
            <w:tcW w:w="1196" w:type="dxa"/>
            <w:tcBorders>
              <w:top w:val="single" w:sz="6" w:space="0" w:color="auto"/>
              <w:left w:val="single" w:sz="6" w:space="0" w:color="auto"/>
              <w:bottom w:val="single" w:sz="6" w:space="0" w:color="auto"/>
              <w:right w:val="single" w:sz="6" w:space="0" w:color="auto"/>
            </w:tcBorders>
            <w:hideMark/>
          </w:tcPr>
          <w:p w14:paraId="4582B898" w14:textId="77777777" w:rsidR="007138FA" w:rsidRPr="004C4071" w:rsidRDefault="007138FA" w:rsidP="00101079">
            <w:pPr>
              <w:pStyle w:val="TAC"/>
              <w:rPr>
                <w:ins w:id="123" w:author="Tomas Toftgård" w:date="2025-11-20T16:11:00Z" w16du:dateUtc="2025-11-20T15:11:00Z"/>
              </w:rPr>
            </w:pPr>
            <w:ins w:id="124" w:author="Tomas Toftgård" w:date="2025-11-20T16:11:00Z" w16du:dateUtc="2025-11-20T15:11:00Z">
              <w:r w:rsidRPr="004C4071">
                <w:t> </w:t>
              </w:r>
            </w:ins>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42F08113" w14:textId="77777777" w:rsidR="007138FA" w:rsidRPr="007805D6" w:rsidRDefault="007138FA" w:rsidP="00101079">
            <w:pPr>
              <w:pStyle w:val="TAC"/>
              <w:rPr>
                <w:ins w:id="125" w:author="Tomas Toftgård" w:date="2025-11-20T16:11:00Z" w16du:dateUtc="2025-11-20T15:11:00Z"/>
              </w:rPr>
            </w:pPr>
          </w:p>
        </w:tc>
      </w:tr>
      <w:tr w:rsidR="007138FA" w:rsidRPr="007805D6" w14:paraId="108C62A6" w14:textId="77777777" w:rsidTr="00101079">
        <w:trPr>
          <w:trHeight w:val="60"/>
          <w:ins w:id="126" w:author="Tomas Toftgård" w:date="2025-11-20T16:11:00Z"/>
        </w:trPr>
        <w:tc>
          <w:tcPr>
            <w:tcW w:w="1380" w:type="dxa"/>
            <w:vMerge/>
            <w:tcBorders>
              <w:left w:val="single" w:sz="6" w:space="0" w:color="auto"/>
              <w:right w:val="single" w:sz="6" w:space="0" w:color="auto"/>
            </w:tcBorders>
            <w:shd w:val="clear" w:color="auto" w:fill="F2F2F2"/>
            <w:hideMark/>
          </w:tcPr>
          <w:p w14:paraId="22A2EEF4" w14:textId="77777777" w:rsidR="007138FA" w:rsidRPr="004C4071" w:rsidRDefault="007138FA" w:rsidP="00101079">
            <w:pPr>
              <w:pStyle w:val="TAC"/>
              <w:rPr>
                <w:ins w:id="127" w:author="Tomas Toftgård" w:date="2025-11-20T16:11:00Z" w16du:dateUtc="2025-11-20T15:11:00Z"/>
              </w:rPr>
            </w:pPr>
          </w:p>
        </w:tc>
        <w:tc>
          <w:tcPr>
            <w:tcW w:w="1185" w:type="dxa"/>
            <w:tcBorders>
              <w:top w:val="single" w:sz="6" w:space="0" w:color="auto"/>
              <w:left w:val="single" w:sz="6" w:space="0" w:color="auto"/>
              <w:bottom w:val="single" w:sz="6" w:space="0" w:color="auto"/>
              <w:right w:val="single" w:sz="6" w:space="0" w:color="auto"/>
            </w:tcBorders>
            <w:hideMark/>
          </w:tcPr>
          <w:p w14:paraId="5FB5D696" w14:textId="77777777" w:rsidR="007138FA" w:rsidRPr="004C4071" w:rsidRDefault="007138FA" w:rsidP="00101079">
            <w:pPr>
              <w:pStyle w:val="TAC"/>
              <w:rPr>
                <w:ins w:id="128" w:author="Tomas Toftgård" w:date="2025-11-20T16:11:00Z" w16du:dateUtc="2025-11-20T15:11:00Z"/>
              </w:rPr>
            </w:pPr>
            <w:ins w:id="129" w:author="Tomas Toftgård" w:date="2025-11-20T16:11:00Z" w16du:dateUtc="2025-11-20T15:11:00Z">
              <w:r w:rsidRPr="004C4071">
                <w:rPr>
                  <w:lang w:val="de-DE"/>
                </w:rPr>
                <w:t>Enabled</w:t>
              </w:r>
              <w:r w:rsidRPr="004C4071">
                <w:t> </w:t>
              </w:r>
            </w:ins>
          </w:p>
        </w:tc>
        <w:tc>
          <w:tcPr>
            <w:tcW w:w="1185" w:type="dxa"/>
            <w:tcBorders>
              <w:top w:val="single" w:sz="6" w:space="0" w:color="auto"/>
              <w:left w:val="single" w:sz="6" w:space="0" w:color="auto"/>
              <w:bottom w:val="single" w:sz="6" w:space="0" w:color="auto"/>
              <w:right w:val="single" w:sz="6" w:space="0" w:color="auto"/>
            </w:tcBorders>
            <w:hideMark/>
          </w:tcPr>
          <w:p w14:paraId="5DF6316D" w14:textId="77777777" w:rsidR="007138FA" w:rsidRPr="004C4071" w:rsidRDefault="007138FA" w:rsidP="00101079">
            <w:pPr>
              <w:pStyle w:val="TAC"/>
              <w:rPr>
                <w:ins w:id="130" w:author="Tomas Toftgård" w:date="2025-11-20T16:11:00Z" w16du:dateUtc="2025-11-20T15:11:00Z"/>
              </w:rPr>
            </w:pPr>
            <w:ins w:id="131" w:author="Tomas Toftgård" w:date="2025-11-20T16:11:00Z" w16du:dateUtc="2025-11-20T15:11:00Z">
              <w:r w:rsidRPr="004C4071">
                <w:t> </w:t>
              </w:r>
            </w:ins>
          </w:p>
        </w:tc>
        <w:tc>
          <w:tcPr>
            <w:tcW w:w="1065" w:type="dxa"/>
            <w:tcBorders>
              <w:top w:val="single" w:sz="6" w:space="0" w:color="auto"/>
              <w:left w:val="single" w:sz="6" w:space="0" w:color="auto"/>
              <w:bottom w:val="single" w:sz="6" w:space="0" w:color="auto"/>
              <w:right w:val="single" w:sz="6" w:space="0" w:color="auto"/>
            </w:tcBorders>
            <w:hideMark/>
          </w:tcPr>
          <w:p w14:paraId="48D302E1" w14:textId="77777777" w:rsidR="007138FA" w:rsidRPr="004C4071" w:rsidRDefault="007138FA" w:rsidP="00101079">
            <w:pPr>
              <w:pStyle w:val="TAC"/>
              <w:rPr>
                <w:ins w:id="132" w:author="Tomas Toftgård" w:date="2025-11-20T16:11:00Z" w16du:dateUtc="2025-11-20T15:11:00Z"/>
              </w:rPr>
            </w:pPr>
            <w:ins w:id="133" w:author="Tomas Toftgård" w:date="2025-11-20T16:11:00Z" w16du:dateUtc="2025-11-20T15:11:00Z">
              <w:r w:rsidRPr="004C4071">
                <w:rPr>
                  <w:lang w:val="de-DE"/>
                </w:rPr>
                <w:t>5</w:t>
              </w:r>
              <w:r w:rsidRPr="004C4071">
                <w:t> </w:t>
              </w:r>
            </w:ins>
          </w:p>
        </w:tc>
        <w:tc>
          <w:tcPr>
            <w:tcW w:w="1350" w:type="dxa"/>
            <w:tcBorders>
              <w:top w:val="single" w:sz="6" w:space="0" w:color="auto"/>
              <w:left w:val="single" w:sz="6" w:space="0" w:color="auto"/>
              <w:bottom w:val="single" w:sz="6" w:space="0" w:color="auto"/>
              <w:right w:val="single" w:sz="6" w:space="0" w:color="auto"/>
            </w:tcBorders>
            <w:hideMark/>
          </w:tcPr>
          <w:p w14:paraId="62225B3C" w14:textId="77777777" w:rsidR="007138FA" w:rsidRPr="004C4071" w:rsidRDefault="007138FA" w:rsidP="00101079">
            <w:pPr>
              <w:pStyle w:val="TAC"/>
              <w:rPr>
                <w:ins w:id="134" w:author="Tomas Toftgård" w:date="2025-11-20T16:11:00Z" w16du:dateUtc="2025-11-20T15:11:00Z"/>
              </w:rPr>
            </w:pPr>
            <w:ins w:id="135" w:author="Tomas Toftgård" w:date="2025-11-20T16:11:00Z" w16du:dateUtc="2025-11-20T15:11:00Z">
              <w:r w:rsidRPr="004C4071">
                <w:rPr>
                  <w:lang w:val="de-DE"/>
                </w:rPr>
                <w:t>80, 120, 160</w:t>
              </w:r>
            </w:ins>
          </w:p>
        </w:tc>
        <w:tc>
          <w:tcPr>
            <w:tcW w:w="1125" w:type="dxa"/>
            <w:tcBorders>
              <w:top w:val="single" w:sz="6" w:space="0" w:color="auto"/>
              <w:left w:val="single" w:sz="6" w:space="0" w:color="auto"/>
              <w:bottom w:val="single" w:sz="6" w:space="0" w:color="auto"/>
              <w:right w:val="single" w:sz="6" w:space="0" w:color="auto"/>
            </w:tcBorders>
            <w:hideMark/>
          </w:tcPr>
          <w:p w14:paraId="5B130368" w14:textId="77777777" w:rsidR="007138FA" w:rsidRPr="004C4071" w:rsidRDefault="007138FA" w:rsidP="00101079">
            <w:pPr>
              <w:pStyle w:val="TAC"/>
              <w:rPr>
                <w:ins w:id="136" w:author="Tomas Toftgård" w:date="2025-11-20T16:11:00Z" w16du:dateUtc="2025-11-20T15:11:00Z"/>
              </w:rPr>
            </w:pPr>
            <w:ins w:id="137" w:author="Tomas Toftgård" w:date="2025-11-20T16:11:00Z" w16du:dateUtc="2025-11-20T15:11:00Z">
              <w:r w:rsidRPr="004C4071">
                <w:rPr>
                  <w:lang w:val="de-DE"/>
                </w:rPr>
                <w:t>Enc, Dec, EncDec</w:t>
              </w:r>
              <w:r w:rsidRPr="004C4071">
                <w:t> </w:t>
              </w:r>
            </w:ins>
          </w:p>
        </w:tc>
        <w:tc>
          <w:tcPr>
            <w:tcW w:w="1196" w:type="dxa"/>
            <w:tcBorders>
              <w:top w:val="single" w:sz="6" w:space="0" w:color="auto"/>
              <w:left w:val="single" w:sz="6" w:space="0" w:color="auto"/>
              <w:bottom w:val="single" w:sz="6" w:space="0" w:color="auto"/>
              <w:right w:val="single" w:sz="6" w:space="0" w:color="auto"/>
            </w:tcBorders>
            <w:hideMark/>
          </w:tcPr>
          <w:p w14:paraId="03769B3B" w14:textId="77777777" w:rsidR="007138FA" w:rsidRPr="004C4071" w:rsidRDefault="007138FA" w:rsidP="00101079">
            <w:pPr>
              <w:pStyle w:val="TAC"/>
              <w:rPr>
                <w:ins w:id="138" w:author="Tomas Toftgård" w:date="2025-11-20T16:11:00Z" w16du:dateUtc="2025-11-20T15:11:00Z"/>
              </w:rPr>
            </w:pPr>
            <w:ins w:id="139" w:author="Tomas Toftgård" w:date="2025-11-20T16:11:00Z" w16du:dateUtc="2025-11-20T15:11:00Z">
              <w:r w:rsidRPr="004C4071">
                <w:rPr>
                  <w:lang w:val="de-DE"/>
                </w:rPr>
                <w:t>Dec</w:t>
              </w:r>
              <w:r w:rsidRPr="004C4071">
                <w:t> </w:t>
              </w:r>
            </w:ins>
          </w:p>
        </w:tc>
        <w:tc>
          <w:tcPr>
            <w:tcW w:w="885" w:type="dxa"/>
            <w:vMerge w:val="restart"/>
            <w:tcBorders>
              <w:top w:val="single" w:sz="6" w:space="0" w:color="auto"/>
              <w:left w:val="single" w:sz="6" w:space="0" w:color="auto"/>
              <w:bottom w:val="single" w:sz="6" w:space="0" w:color="auto"/>
              <w:right w:val="single" w:sz="6" w:space="0" w:color="auto"/>
            </w:tcBorders>
            <w:hideMark/>
          </w:tcPr>
          <w:p w14:paraId="782DCFDE" w14:textId="77777777" w:rsidR="007138FA" w:rsidRPr="004C4071" w:rsidRDefault="007138FA" w:rsidP="00101079">
            <w:pPr>
              <w:pStyle w:val="TAC"/>
              <w:rPr>
                <w:ins w:id="140" w:author="Tomas Toftgård" w:date="2025-11-20T16:11:00Z" w16du:dateUtc="2025-11-20T15:11:00Z"/>
              </w:rPr>
            </w:pPr>
            <w:ins w:id="141" w:author="Tomas Toftgård" w:date="2025-11-20T16:11:00Z" w16du:dateUtc="2025-11-20T15:11:00Z">
              <w:r w:rsidRPr="004C4071">
                <w:rPr>
                  <w:lang w:val="de-DE"/>
                </w:rPr>
                <w:t>N/A</w:t>
              </w:r>
              <w:r w:rsidRPr="004C4071">
                <w:t> </w:t>
              </w:r>
            </w:ins>
          </w:p>
        </w:tc>
      </w:tr>
      <w:tr w:rsidR="007138FA" w:rsidRPr="007805D6" w14:paraId="0FEAC00B" w14:textId="77777777" w:rsidTr="00101079">
        <w:trPr>
          <w:trHeight w:val="60"/>
          <w:ins w:id="142" w:author="Tomas Toftgård" w:date="2025-11-20T16:11:00Z"/>
        </w:trPr>
        <w:tc>
          <w:tcPr>
            <w:tcW w:w="1380" w:type="dxa"/>
            <w:vMerge/>
            <w:tcBorders>
              <w:left w:val="single" w:sz="6" w:space="0" w:color="auto"/>
              <w:bottom w:val="single" w:sz="6" w:space="0" w:color="auto"/>
              <w:right w:val="single" w:sz="6" w:space="0" w:color="auto"/>
            </w:tcBorders>
            <w:shd w:val="clear" w:color="auto" w:fill="F2F2F2"/>
            <w:hideMark/>
          </w:tcPr>
          <w:p w14:paraId="74B13C77" w14:textId="77777777" w:rsidR="007138FA" w:rsidRPr="004C4071" w:rsidRDefault="007138FA" w:rsidP="00101079">
            <w:pPr>
              <w:pStyle w:val="TAC"/>
              <w:rPr>
                <w:ins w:id="143" w:author="Tomas Toftgård" w:date="2025-11-20T16:11:00Z" w16du:dateUtc="2025-11-20T15:11:00Z"/>
              </w:rPr>
            </w:pPr>
          </w:p>
        </w:tc>
        <w:tc>
          <w:tcPr>
            <w:tcW w:w="1185" w:type="dxa"/>
            <w:tcBorders>
              <w:top w:val="single" w:sz="6" w:space="0" w:color="auto"/>
              <w:left w:val="single" w:sz="6" w:space="0" w:color="auto"/>
              <w:bottom w:val="single" w:sz="6" w:space="0" w:color="auto"/>
              <w:right w:val="single" w:sz="6" w:space="0" w:color="auto"/>
            </w:tcBorders>
            <w:hideMark/>
          </w:tcPr>
          <w:p w14:paraId="4E6989FB" w14:textId="77777777" w:rsidR="007138FA" w:rsidRPr="004C4071" w:rsidRDefault="007138FA" w:rsidP="00101079">
            <w:pPr>
              <w:pStyle w:val="TAC"/>
              <w:rPr>
                <w:ins w:id="144" w:author="Tomas Toftgård" w:date="2025-11-20T16:11:00Z" w16du:dateUtc="2025-11-20T15:11:00Z"/>
              </w:rPr>
            </w:pPr>
            <w:ins w:id="145" w:author="Tomas Toftgård" w:date="2025-11-20T16:11:00Z" w16du:dateUtc="2025-11-20T15:11:00Z">
              <w:r w:rsidRPr="004C4071">
                <w:t> </w:t>
              </w:r>
            </w:ins>
          </w:p>
        </w:tc>
        <w:tc>
          <w:tcPr>
            <w:tcW w:w="1185" w:type="dxa"/>
            <w:tcBorders>
              <w:top w:val="single" w:sz="6" w:space="0" w:color="auto"/>
              <w:left w:val="single" w:sz="6" w:space="0" w:color="auto"/>
              <w:bottom w:val="single" w:sz="6" w:space="0" w:color="auto"/>
              <w:right w:val="single" w:sz="6" w:space="0" w:color="auto"/>
            </w:tcBorders>
            <w:hideMark/>
          </w:tcPr>
          <w:p w14:paraId="41DF39A0" w14:textId="77777777" w:rsidR="007138FA" w:rsidRPr="004C4071" w:rsidRDefault="007138FA" w:rsidP="00101079">
            <w:pPr>
              <w:pStyle w:val="TAC"/>
              <w:rPr>
                <w:ins w:id="146" w:author="Tomas Toftgård" w:date="2025-11-20T16:11:00Z" w16du:dateUtc="2025-11-20T15:11:00Z"/>
              </w:rPr>
            </w:pPr>
            <w:ins w:id="147" w:author="Tomas Toftgård" w:date="2025-11-20T16:11:00Z" w16du:dateUtc="2025-11-20T15:11:00Z">
              <w:r w:rsidRPr="004C4071">
                <w:t> </w:t>
              </w:r>
            </w:ins>
          </w:p>
        </w:tc>
        <w:tc>
          <w:tcPr>
            <w:tcW w:w="1065" w:type="dxa"/>
            <w:tcBorders>
              <w:top w:val="single" w:sz="6" w:space="0" w:color="auto"/>
              <w:left w:val="single" w:sz="6" w:space="0" w:color="auto"/>
              <w:bottom w:val="single" w:sz="6" w:space="0" w:color="auto"/>
              <w:right w:val="single" w:sz="6" w:space="0" w:color="auto"/>
            </w:tcBorders>
            <w:hideMark/>
          </w:tcPr>
          <w:p w14:paraId="2BB287FE" w14:textId="77777777" w:rsidR="007138FA" w:rsidRPr="004C4071" w:rsidRDefault="007138FA" w:rsidP="00101079">
            <w:pPr>
              <w:pStyle w:val="TAC"/>
              <w:rPr>
                <w:ins w:id="148" w:author="Tomas Toftgård" w:date="2025-11-20T16:11:00Z" w16du:dateUtc="2025-11-20T15:11:00Z"/>
              </w:rPr>
            </w:pPr>
            <w:ins w:id="149" w:author="Tomas Toftgård" w:date="2025-11-20T16:11:00Z" w16du:dateUtc="2025-11-20T15:11:00Z">
              <w:r w:rsidRPr="004C4071">
                <w:rPr>
                  <w:lang w:val="de-DE"/>
                </w:rPr>
                <w:t>10</w:t>
              </w:r>
              <w:r w:rsidRPr="004C4071">
                <w:t> </w:t>
              </w:r>
            </w:ins>
          </w:p>
        </w:tc>
        <w:tc>
          <w:tcPr>
            <w:tcW w:w="1350" w:type="dxa"/>
            <w:tcBorders>
              <w:top w:val="single" w:sz="6" w:space="0" w:color="auto"/>
              <w:left w:val="single" w:sz="6" w:space="0" w:color="auto"/>
              <w:bottom w:val="single" w:sz="6" w:space="0" w:color="auto"/>
              <w:right w:val="single" w:sz="6" w:space="0" w:color="auto"/>
            </w:tcBorders>
            <w:hideMark/>
          </w:tcPr>
          <w:p w14:paraId="7B17DF15" w14:textId="77777777" w:rsidR="007138FA" w:rsidRPr="004C4071" w:rsidRDefault="007138FA" w:rsidP="00101079">
            <w:pPr>
              <w:pStyle w:val="TAC"/>
              <w:rPr>
                <w:ins w:id="150" w:author="Tomas Toftgård" w:date="2025-11-20T16:11:00Z" w16du:dateUtc="2025-11-20T15:11:00Z"/>
              </w:rPr>
            </w:pPr>
            <w:ins w:id="151" w:author="Tomas Toftgård" w:date="2025-11-20T16:11:00Z" w16du:dateUtc="2025-11-20T15:11:00Z">
              <w:r w:rsidRPr="004C4071">
                <w:rPr>
                  <w:lang w:val="de-DE"/>
                </w:rPr>
                <w:t>155</w:t>
              </w:r>
              <w:r w:rsidRPr="004C4071">
                <w:rPr>
                  <w:vertAlign w:val="superscript"/>
                  <w:lang w:val="de-DE"/>
                </w:rPr>
                <w:t>3</w:t>
              </w:r>
              <w:r w:rsidRPr="004C4071">
                <w:rPr>
                  <w:lang w:val="de-DE"/>
                </w:rPr>
                <w:t>, 240, 320, 400</w:t>
              </w:r>
              <w:r w:rsidRPr="004C4071">
                <w:t> </w:t>
              </w:r>
            </w:ins>
          </w:p>
        </w:tc>
        <w:tc>
          <w:tcPr>
            <w:tcW w:w="1125" w:type="dxa"/>
            <w:tcBorders>
              <w:top w:val="single" w:sz="6" w:space="0" w:color="auto"/>
              <w:left w:val="single" w:sz="6" w:space="0" w:color="auto"/>
              <w:bottom w:val="single" w:sz="6" w:space="0" w:color="auto"/>
              <w:right w:val="single" w:sz="6" w:space="0" w:color="auto"/>
            </w:tcBorders>
            <w:hideMark/>
          </w:tcPr>
          <w:p w14:paraId="5DD6113A" w14:textId="77777777" w:rsidR="007138FA" w:rsidRPr="004C4071" w:rsidRDefault="007138FA" w:rsidP="00101079">
            <w:pPr>
              <w:pStyle w:val="TAC"/>
              <w:rPr>
                <w:ins w:id="152" w:author="Tomas Toftgård" w:date="2025-11-20T16:11:00Z" w16du:dateUtc="2025-11-20T15:11:00Z"/>
              </w:rPr>
            </w:pPr>
            <w:ins w:id="153" w:author="Tomas Toftgård" w:date="2025-11-20T16:11:00Z" w16du:dateUtc="2025-11-20T15:11:00Z">
              <w:r w:rsidRPr="004C4071">
                <w:t> </w:t>
              </w:r>
            </w:ins>
          </w:p>
        </w:tc>
        <w:tc>
          <w:tcPr>
            <w:tcW w:w="1196" w:type="dxa"/>
            <w:tcBorders>
              <w:top w:val="single" w:sz="6" w:space="0" w:color="auto"/>
              <w:left w:val="single" w:sz="6" w:space="0" w:color="auto"/>
              <w:bottom w:val="single" w:sz="6" w:space="0" w:color="auto"/>
              <w:right w:val="single" w:sz="6" w:space="0" w:color="auto"/>
            </w:tcBorders>
            <w:hideMark/>
          </w:tcPr>
          <w:p w14:paraId="785FCDC9" w14:textId="77777777" w:rsidR="007138FA" w:rsidRPr="004C4071" w:rsidRDefault="007138FA" w:rsidP="00101079">
            <w:pPr>
              <w:pStyle w:val="TAC"/>
              <w:rPr>
                <w:ins w:id="154" w:author="Tomas Toftgård" w:date="2025-11-20T16:11:00Z" w16du:dateUtc="2025-11-20T15:11:00Z"/>
              </w:rPr>
            </w:pPr>
            <w:ins w:id="155" w:author="Tomas Toftgård" w:date="2025-11-20T16:11:00Z" w16du:dateUtc="2025-11-20T15:11:00Z">
              <w:r w:rsidRPr="004C4071">
                <w:t> </w:t>
              </w:r>
            </w:ins>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0E66918E" w14:textId="77777777" w:rsidR="007138FA" w:rsidRPr="007805D6" w:rsidRDefault="007138FA" w:rsidP="00101079">
            <w:pPr>
              <w:pStyle w:val="TAC"/>
              <w:rPr>
                <w:ins w:id="156" w:author="Tomas Toftgård" w:date="2025-11-20T16:11:00Z" w16du:dateUtc="2025-11-20T15:11:00Z"/>
              </w:rPr>
            </w:pPr>
          </w:p>
        </w:tc>
      </w:tr>
      <w:tr w:rsidR="007138FA" w:rsidRPr="00573DCC" w14:paraId="5B9329D6" w14:textId="77777777" w:rsidTr="00101079">
        <w:trPr>
          <w:trHeight w:val="300"/>
          <w:ins w:id="157" w:author="Tomas Toftgård" w:date="2025-11-20T16:11:00Z"/>
        </w:trPr>
        <w:tc>
          <w:tcPr>
            <w:tcW w:w="9371" w:type="dxa"/>
            <w:gridSpan w:val="8"/>
            <w:tcBorders>
              <w:top w:val="single" w:sz="6" w:space="0" w:color="auto"/>
              <w:left w:val="single" w:sz="6" w:space="0" w:color="auto"/>
              <w:bottom w:val="single" w:sz="6" w:space="0" w:color="auto"/>
              <w:right w:val="single" w:sz="6" w:space="0" w:color="auto"/>
            </w:tcBorders>
            <w:hideMark/>
          </w:tcPr>
          <w:p w14:paraId="3BD6161A" w14:textId="77777777" w:rsidR="007138FA" w:rsidRPr="00573DCC" w:rsidRDefault="007138FA" w:rsidP="00101079">
            <w:pPr>
              <w:pStyle w:val="TAC"/>
              <w:rPr>
                <w:ins w:id="158" w:author="Tomas Toftgård" w:date="2025-11-20T16:11:00Z" w16du:dateUtc="2025-11-20T15:11:00Z"/>
                <w:lang w:val="en-US"/>
              </w:rPr>
            </w:pPr>
            <w:ins w:id="159" w:author="Tomas Toftgård" w:date="2025-11-20T16:11:00Z" w16du:dateUtc="2025-11-20T15:11:00Z">
              <w:r w:rsidRPr="00573DCC">
                <w:rPr>
                  <w:lang w:val="en-US"/>
                </w:rPr>
                <w:t>NOTE 1:</w:t>
              </w:r>
              <w:r w:rsidRPr="00573DCC">
                <w:rPr>
                  <w:lang w:val="en-US"/>
                </w:rPr>
                <w:tab/>
                <w:t>Some conformance tests are conducted for the modules encoder (enc), decoder (dec) and codec (</w:t>
              </w:r>
              <w:proofErr w:type="spellStart"/>
              <w:r w:rsidRPr="00573DCC">
                <w:rPr>
                  <w:lang w:val="en-US"/>
                </w:rPr>
                <w:t>EncDec</w:t>
              </w:r>
              <w:proofErr w:type="spellEnd"/>
              <w:r w:rsidRPr="00573DCC">
                <w:rPr>
                  <w:lang w:val="en-US"/>
                </w:rPr>
                <w:t>) separately. </w:t>
              </w:r>
            </w:ins>
          </w:p>
          <w:p w14:paraId="1F1AAE73" w14:textId="77777777" w:rsidR="007138FA" w:rsidRPr="00573DCC" w:rsidRDefault="007138FA" w:rsidP="00101079">
            <w:pPr>
              <w:pStyle w:val="TAC"/>
              <w:rPr>
                <w:ins w:id="160" w:author="Tomas Toftgård" w:date="2025-11-20T16:11:00Z" w16du:dateUtc="2025-11-20T15:11:00Z"/>
                <w:lang w:val="en-US"/>
              </w:rPr>
            </w:pPr>
            <w:ins w:id="161" w:author="Tomas Toftgård" w:date="2025-11-20T16:11:00Z" w16du:dateUtc="2025-11-20T15:11:00Z">
              <w:r w:rsidRPr="00573DCC">
                <w:rPr>
                  <w:lang w:val="en-US"/>
                </w:rPr>
                <w:t>NOTE 2:</w:t>
              </w:r>
              <w:r w:rsidRPr="00573DCC">
                <w:rPr>
                  <w:lang w:val="en-US"/>
                </w:rPr>
                <w:tab/>
                <w:t xml:space="preserve">As LC3plus operates in </w:t>
              </w:r>
              <w:proofErr w:type="gramStart"/>
              <w:r w:rsidRPr="00573DCC">
                <w:rPr>
                  <w:lang w:val="en-US"/>
                </w:rPr>
                <w:t>dual-mono</w:t>
              </w:r>
              <w:proofErr w:type="gramEnd"/>
              <w:r w:rsidRPr="00573DCC">
                <w:rPr>
                  <w:lang w:val="en-US"/>
                </w:rPr>
                <w:t xml:space="preserve"> for stereo signals, the conformance tests are applied on mono signals only. </w:t>
              </w:r>
            </w:ins>
          </w:p>
          <w:p w14:paraId="5DA344CC" w14:textId="77777777" w:rsidR="007138FA" w:rsidRPr="00573DCC" w:rsidRDefault="007138FA" w:rsidP="00101079">
            <w:pPr>
              <w:pStyle w:val="TAC"/>
              <w:rPr>
                <w:ins w:id="162" w:author="Tomas Toftgård" w:date="2025-11-20T16:11:00Z" w16du:dateUtc="2025-11-20T15:11:00Z"/>
                <w:lang w:val="en-US"/>
              </w:rPr>
            </w:pPr>
            <w:ins w:id="163" w:author="Tomas Toftgård" w:date="2025-11-20T16:11:00Z" w16du:dateUtc="2025-11-20T15:11:00Z">
              <w:r w:rsidRPr="00573DCC">
                <w:rPr>
                  <w:lang w:val="en-US"/>
                </w:rPr>
                <w:t>NOTE 3:   Rates correspond to Basic Audio Profile for Bluetooth Low Energy audio using the configurations 48_6 </w:t>
              </w:r>
            </w:ins>
          </w:p>
        </w:tc>
      </w:tr>
    </w:tbl>
    <w:p w14:paraId="37B8EDE1" w14:textId="77777777" w:rsidR="007138FA" w:rsidRPr="00295089" w:rsidDel="00C65675" w:rsidRDefault="007138FA" w:rsidP="007138FA">
      <w:pPr>
        <w:rPr>
          <w:del w:id="164" w:author="Tomas Toftgård" w:date="2025-11-20T16:11:00Z" w16du:dateUtc="2025-11-20T15:11:00Z"/>
        </w:rPr>
      </w:pPr>
      <w:del w:id="165" w:author="Tomas Toftgård" w:date="2025-11-20T16:11:00Z" w16du:dateUtc="2025-11-20T15:11:00Z">
        <w:r w:rsidRPr="00295089" w:rsidDel="00C65675">
          <w:delText>all required conformance tests in accordance with the conformance procedure specified in [10] for the corresponding LC3plus codec version [10].</w:delText>
        </w:r>
      </w:del>
    </w:p>
    <w:p w14:paraId="4C8AA33C" w14:textId="77777777" w:rsidR="007138FA" w:rsidRPr="00573DCC" w:rsidDel="00C65675" w:rsidRDefault="007138FA" w:rsidP="007138FA">
      <w:pPr>
        <w:rPr>
          <w:del w:id="166" w:author="Tomas Toftgård" w:date="2025-11-20T16:11:00Z" w16du:dateUtc="2025-11-20T15:11:00Z"/>
          <w:lang w:val="en-US"/>
        </w:rPr>
      </w:pPr>
      <w:del w:id="167" w:author="Tomas Toftgård" w:date="2025-11-20T16:11:00Z" w16du:dateUtc="2025-11-20T15:11:00Z">
        <w:r w:rsidRPr="00295089" w:rsidDel="00C65675">
          <w:delText>NOTE: Further details on the conformance configuration is TBD.</w:delText>
        </w:r>
      </w:del>
    </w:p>
    <w:p w14:paraId="7DA50E1C" w14:textId="77777777" w:rsidR="007138FA" w:rsidRPr="00573DCC" w:rsidRDefault="007138FA" w:rsidP="007138FA">
      <w:pPr>
        <w:rPr>
          <w:lang w:val="en-US" w:eastAsia="ja-JP"/>
        </w:rPr>
      </w:pPr>
    </w:p>
    <w:p w14:paraId="401B35CB" w14:textId="77777777" w:rsidR="007138FA" w:rsidRPr="00573DCC" w:rsidRDefault="007138FA" w:rsidP="007138FA">
      <w:pPr>
        <w:pStyle w:val="CRSeparator"/>
        <w:rPr>
          <w:lang w:val="en-US"/>
        </w:rPr>
      </w:pPr>
      <w:r w:rsidRPr="00573DCC">
        <w:rPr>
          <w:lang w:val="en-US"/>
        </w:rPr>
        <w:t>==============Next change==============</w:t>
      </w:r>
    </w:p>
    <w:p w14:paraId="6EEB7CB1" w14:textId="77777777" w:rsidR="007138FA" w:rsidRPr="007C48F1" w:rsidRDefault="007138FA" w:rsidP="007138FA">
      <w:pPr>
        <w:pStyle w:val="Heading2"/>
        <w:rPr>
          <w:rFonts w:ascii="Consolas" w:hAnsi="Consolas"/>
          <w:sz w:val="20"/>
          <w:szCs w:val="12"/>
        </w:rPr>
      </w:pPr>
      <w:r w:rsidRPr="007C48F1">
        <w:rPr>
          <w:rFonts w:ascii="Consolas" w:hAnsi="Consolas"/>
          <w:sz w:val="20"/>
          <w:szCs w:val="12"/>
        </w:rPr>
        <w:lastRenderedPageBreak/>
        <w:t>##############################################################################################################################</w:t>
      </w:r>
    </w:p>
    <w:p w14:paraId="5B1B8B3C" w14:textId="77777777" w:rsidR="007138FA" w:rsidRPr="007C48F1" w:rsidRDefault="007138FA" w:rsidP="007138FA">
      <w:pPr>
        <w:pStyle w:val="Heading2"/>
        <w:rPr>
          <w:rFonts w:ascii="Consolas" w:hAnsi="Consolas"/>
          <w:sz w:val="20"/>
          <w:szCs w:val="12"/>
        </w:rPr>
      </w:pPr>
    </w:p>
    <w:p w14:paraId="4AB95D3B" w14:textId="77777777" w:rsidR="007138FA" w:rsidRPr="007C48F1" w:rsidRDefault="007138FA" w:rsidP="007138FA">
      <w:pPr>
        <w:pStyle w:val="Heading2"/>
        <w:rPr>
          <w:rFonts w:ascii="Consolas" w:hAnsi="Consolas"/>
          <w:sz w:val="20"/>
          <w:szCs w:val="12"/>
        </w:rPr>
      </w:pPr>
      <w:r w:rsidRPr="007C48F1">
        <w:rPr>
          <w:rFonts w:ascii="Consolas" w:hAnsi="Consolas"/>
          <w:sz w:val="20"/>
          <w:szCs w:val="12"/>
        </w:rPr>
        <w:t xml:space="preserve">Readme.txt file for IVAS test sequences - </w:t>
      </w:r>
      <w:del w:id="168" w:author="Author">
        <w:r w:rsidRPr="007C48F1" w:rsidDel="00DA43BC">
          <w:rPr>
            <w:rFonts w:ascii="Consolas" w:hAnsi="Consolas"/>
            <w:sz w:val="20"/>
            <w:szCs w:val="12"/>
          </w:rPr>
          <w:delText xml:space="preserve">May </w:delText>
        </w:r>
      </w:del>
      <w:ins w:id="169" w:author="Author">
        <w:r>
          <w:rPr>
            <w:rFonts w:ascii="Consolas" w:hAnsi="Consolas"/>
            <w:sz w:val="20"/>
            <w:szCs w:val="12"/>
          </w:rPr>
          <w:t>Nov</w:t>
        </w:r>
        <w:r w:rsidRPr="007C48F1">
          <w:rPr>
            <w:rFonts w:ascii="Consolas" w:hAnsi="Consolas"/>
            <w:sz w:val="20"/>
            <w:szCs w:val="12"/>
          </w:rPr>
          <w:t xml:space="preserve"> </w:t>
        </w:r>
      </w:ins>
      <w:del w:id="170" w:author="Author">
        <w:r w:rsidRPr="007C48F1" w:rsidDel="00DA43BC">
          <w:rPr>
            <w:rFonts w:ascii="Consolas" w:hAnsi="Consolas"/>
            <w:sz w:val="20"/>
            <w:szCs w:val="12"/>
          </w:rPr>
          <w:delText>2024</w:delText>
        </w:r>
      </w:del>
      <w:ins w:id="171" w:author="Author">
        <w:r w:rsidRPr="007C48F1">
          <w:rPr>
            <w:rFonts w:ascii="Consolas" w:hAnsi="Consolas"/>
            <w:sz w:val="20"/>
            <w:szCs w:val="12"/>
          </w:rPr>
          <w:t>202</w:t>
        </w:r>
        <w:r>
          <w:rPr>
            <w:rFonts w:ascii="Consolas" w:hAnsi="Consolas"/>
            <w:sz w:val="20"/>
            <w:szCs w:val="12"/>
          </w:rPr>
          <w:t>5</w:t>
        </w:r>
      </w:ins>
    </w:p>
    <w:p w14:paraId="443A7182" w14:textId="77777777" w:rsidR="007138FA" w:rsidRPr="007C48F1" w:rsidRDefault="007138FA" w:rsidP="007138FA">
      <w:pPr>
        <w:pStyle w:val="Heading2"/>
        <w:ind w:left="0" w:firstLine="0"/>
        <w:rPr>
          <w:rFonts w:ascii="Consolas" w:hAnsi="Consolas"/>
          <w:sz w:val="20"/>
          <w:szCs w:val="12"/>
        </w:rPr>
      </w:pPr>
    </w:p>
    <w:p w14:paraId="1121503C" w14:textId="77777777" w:rsidR="007138FA" w:rsidRPr="007C48F1" w:rsidRDefault="007138FA" w:rsidP="007138FA">
      <w:pPr>
        <w:pStyle w:val="Heading2"/>
        <w:rPr>
          <w:rFonts w:ascii="Consolas" w:hAnsi="Consolas"/>
          <w:sz w:val="20"/>
          <w:szCs w:val="12"/>
        </w:rPr>
      </w:pPr>
      <w:r w:rsidRPr="007C48F1">
        <w:rPr>
          <w:rFonts w:ascii="Consolas" w:hAnsi="Consolas"/>
          <w:sz w:val="20"/>
          <w:szCs w:val="12"/>
        </w:rPr>
        <w:t xml:space="preserve">The test sequences for the IVAS codec are, due to their size, not directly attached to the specification file, but stored at: </w:t>
      </w:r>
    </w:p>
    <w:p w14:paraId="460FD6A1" w14:textId="77777777" w:rsidR="007138FA" w:rsidRPr="007C48F1" w:rsidRDefault="007138FA" w:rsidP="007138FA">
      <w:pPr>
        <w:pStyle w:val="Heading2"/>
        <w:rPr>
          <w:rFonts w:ascii="Consolas" w:hAnsi="Consolas"/>
          <w:sz w:val="20"/>
          <w:szCs w:val="12"/>
        </w:rPr>
      </w:pPr>
    </w:p>
    <w:p w14:paraId="68A9A73E" w14:textId="77777777" w:rsidR="007138FA" w:rsidRPr="007C48F1" w:rsidRDefault="007138FA" w:rsidP="007138FA">
      <w:pPr>
        <w:pStyle w:val="Heading2"/>
        <w:rPr>
          <w:rFonts w:ascii="Consolas" w:hAnsi="Consolas"/>
          <w:sz w:val="20"/>
          <w:szCs w:val="12"/>
        </w:rPr>
      </w:pPr>
      <w:r w:rsidRPr="007C48F1">
        <w:rPr>
          <w:rFonts w:ascii="Consolas" w:hAnsi="Consolas"/>
          <w:sz w:val="20"/>
          <w:szCs w:val="12"/>
        </w:rPr>
        <w:t xml:space="preserve">ftp://ftp.3gpp.org/Specs/archive/26_series/26.252/test_sequences/ </w:t>
      </w:r>
    </w:p>
    <w:p w14:paraId="4F81DDAC" w14:textId="77777777" w:rsidR="007138FA" w:rsidRPr="007C48F1" w:rsidRDefault="007138FA" w:rsidP="007138FA">
      <w:pPr>
        <w:pStyle w:val="Heading2"/>
        <w:rPr>
          <w:rFonts w:ascii="Consolas" w:hAnsi="Consolas"/>
          <w:sz w:val="20"/>
          <w:szCs w:val="12"/>
        </w:rPr>
      </w:pPr>
    </w:p>
    <w:p w14:paraId="4421FBC1" w14:textId="77777777" w:rsidR="007138FA" w:rsidRPr="007C48F1" w:rsidRDefault="007138FA" w:rsidP="007138FA">
      <w:pPr>
        <w:pStyle w:val="Heading2"/>
        <w:rPr>
          <w:rFonts w:ascii="Consolas" w:hAnsi="Consolas"/>
          <w:sz w:val="20"/>
          <w:szCs w:val="12"/>
        </w:rPr>
      </w:pPr>
      <w:r w:rsidRPr="007C48F1">
        <w:rPr>
          <w:rFonts w:ascii="Consolas" w:hAnsi="Consolas"/>
          <w:sz w:val="20"/>
          <w:szCs w:val="12"/>
        </w:rPr>
        <w:t>The filename is:</w:t>
      </w:r>
    </w:p>
    <w:p w14:paraId="66C40702" w14:textId="77777777" w:rsidR="007138FA" w:rsidRPr="007C48F1" w:rsidRDefault="007138FA" w:rsidP="007138FA">
      <w:pPr>
        <w:pStyle w:val="Heading2"/>
        <w:rPr>
          <w:rFonts w:ascii="Consolas" w:hAnsi="Consolas"/>
          <w:sz w:val="20"/>
          <w:szCs w:val="12"/>
        </w:rPr>
      </w:pPr>
    </w:p>
    <w:p w14:paraId="094DC726" w14:textId="77777777" w:rsidR="007138FA" w:rsidRDefault="007138FA" w:rsidP="007138FA">
      <w:pPr>
        <w:pStyle w:val="Heading2"/>
        <w:rPr>
          <w:ins w:id="172" w:author="Author"/>
          <w:rFonts w:ascii="Consolas" w:hAnsi="Consolas"/>
          <w:sz w:val="20"/>
          <w:szCs w:val="12"/>
          <w:lang w:val="en-US"/>
        </w:rPr>
      </w:pPr>
      <w:r w:rsidRPr="00A66D86">
        <w:rPr>
          <w:rFonts w:ascii="Consolas" w:hAnsi="Consolas"/>
          <w:sz w:val="20"/>
          <w:szCs w:val="12"/>
          <w:lang w:val="en-US"/>
        </w:rPr>
        <w:t>26252_IVAS-FL-</w:t>
      </w:r>
      <w:del w:id="173" w:author="Author">
        <w:r w:rsidRPr="00A66D86" w:rsidDel="00DA43BC">
          <w:rPr>
            <w:rFonts w:ascii="Consolas" w:hAnsi="Consolas"/>
            <w:sz w:val="20"/>
            <w:szCs w:val="12"/>
            <w:lang w:val="en-US"/>
          </w:rPr>
          <w:delText>2</w:delText>
        </w:r>
      </w:del>
      <w:ins w:id="174" w:author="Author">
        <w:r w:rsidRPr="00A66D86">
          <w:rPr>
            <w:rFonts w:ascii="Consolas" w:hAnsi="Consolas"/>
            <w:sz w:val="20"/>
            <w:szCs w:val="12"/>
            <w:lang w:val="en-US"/>
          </w:rPr>
          <w:t>3</w:t>
        </w:r>
      </w:ins>
      <w:r w:rsidRPr="00A66D86">
        <w:rPr>
          <w:rFonts w:ascii="Consolas" w:hAnsi="Consolas"/>
          <w:sz w:val="20"/>
          <w:szCs w:val="12"/>
          <w:lang w:val="en-US"/>
        </w:rPr>
        <w:t>.0.zip</w:t>
      </w:r>
    </w:p>
    <w:p w14:paraId="07DDB41B" w14:textId="77777777" w:rsidR="007138FA" w:rsidRPr="00AA3AD8" w:rsidRDefault="007138FA" w:rsidP="007138FA">
      <w:pPr>
        <w:pStyle w:val="Heading2"/>
        <w:rPr>
          <w:rFonts w:ascii="Consolas" w:hAnsi="Consolas"/>
          <w:sz w:val="20"/>
          <w:szCs w:val="12"/>
          <w:lang w:val="en-US"/>
        </w:rPr>
      </w:pPr>
    </w:p>
    <w:p w14:paraId="5F53253B" w14:textId="77777777" w:rsidR="007138FA" w:rsidRPr="00A66D86" w:rsidRDefault="007138FA" w:rsidP="007138FA">
      <w:pPr>
        <w:pStyle w:val="Heading2"/>
        <w:ind w:left="0" w:firstLine="0"/>
        <w:rPr>
          <w:rFonts w:ascii="Consolas" w:hAnsi="Consolas"/>
          <w:sz w:val="20"/>
          <w:szCs w:val="12"/>
          <w:lang w:val="en-US"/>
        </w:rPr>
      </w:pPr>
    </w:p>
    <w:p w14:paraId="13C835D5" w14:textId="77777777" w:rsidR="007138FA" w:rsidRPr="007C48F1" w:rsidRDefault="007138FA" w:rsidP="007138FA">
      <w:pPr>
        <w:pStyle w:val="Heading2"/>
        <w:rPr>
          <w:rFonts w:ascii="Consolas" w:hAnsi="Consolas"/>
          <w:sz w:val="20"/>
          <w:szCs w:val="12"/>
        </w:rPr>
      </w:pPr>
      <w:r w:rsidRPr="007C48F1">
        <w:rPr>
          <w:rFonts w:ascii="Consolas" w:hAnsi="Consolas"/>
          <w:sz w:val="20"/>
          <w:szCs w:val="12"/>
        </w:rPr>
        <w:t>Note that the files will be updated with each new version of the IVAS source code specifications,</w:t>
      </w:r>
    </w:p>
    <w:p w14:paraId="02C5E75A" w14:textId="77777777" w:rsidR="007138FA" w:rsidRPr="007C48F1" w:rsidRDefault="007138FA" w:rsidP="007138FA">
      <w:pPr>
        <w:pStyle w:val="Heading2"/>
        <w:rPr>
          <w:rFonts w:ascii="Consolas" w:hAnsi="Consolas"/>
          <w:sz w:val="20"/>
          <w:szCs w:val="12"/>
        </w:rPr>
      </w:pPr>
      <w:r w:rsidRPr="007C48F1">
        <w:rPr>
          <w:rFonts w:ascii="Consolas" w:hAnsi="Consolas"/>
          <w:sz w:val="20"/>
          <w:szCs w:val="12"/>
        </w:rPr>
        <w:t>so that the corresponding version numbers of the related test sequences always match the codec version.</w:t>
      </w:r>
    </w:p>
    <w:p w14:paraId="7D49194B" w14:textId="77777777" w:rsidR="007138FA" w:rsidRPr="007C48F1" w:rsidRDefault="007138FA" w:rsidP="007138FA">
      <w:pPr>
        <w:pStyle w:val="Heading2"/>
        <w:rPr>
          <w:rFonts w:ascii="Consolas" w:hAnsi="Consolas"/>
          <w:sz w:val="20"/>
          <w:szCs w:val="12"/>
        </w:rPr>
      </w:pPr>
    </w:p>
    <w:p w14:paraId="785C5BE3" w14:textId="77777777" w:rsidR="007138FA" w:rsidRPr="007C48F1" w:rsidRDefault="007138FA" w:rsidP="007138FA">
      <w:pPr>
        <w:pStyle w:val="Heading2"/>
        <w:rPr>
          <w:rFonts w:ascii="Consolas" w:hAnsi="Consolas"/>
          <w:sz w:val="20"/>
          <w:szCs w:val="12"/>
        </w:rPr>
      </w:pPr>
      <w:r w:rsidRPr="007C48F1">
        <w:rPr>
          <w:rFonts w:ascii="Consolas" w:hAnsi="Consolas"/>
          <w:sz w:val="20"/>
          <w:szCs w:val="12"/>
        </w:rPr>
        <w:t xml:space="preserve">Contact:  </w:t>
      </w:r>
    </w:p>
    <w:p w14:paraId="0A3E1E29" w14:textId="77777777" w:rsidR="007138FA" w:rsidRPr="007C48F1" w:rsidRDefault="007138FA" w:rsidP="007138FA">
      <w:pPr>
        <w:pStyle w:val="Heading2"/>
        <w:rPr>
          <w:rFonts w:ascii="Consolas" w:hAnsi="Consolas"/>
          <w:sz w:val="20"/>
          <w:szCs w:val="12"/>
        </w:rPr>
      </w:pPr>
      <w:r w:rsidRPr="007C48F1">
        <w:rPr>
          <w:rFonts w:ascii="Consolas" w:hAnsi="Consolas"/>
          <w:sz w:val="20"/>
          <w:szCs w:val="12"/>
        </w:rPr>
        <w:t xml:space="preserve">  Andrijana Brekalo (Technical Officer) / Dongwook Kim (3GPP Specifications Manager)</w:t>
      </w:r>
    </w:p>
    <w:p w14:paraId="0C17C6C4" w14:textId="77777777" w:rsidR="007138FA" w:rsidRPr="007C48F1" w:rsidRDefault="007138FA" w:rsidP="007138FA">
      <w:pPr>
        <w:pStyle w:val="Heading2"/>
        <w:rPr>
          <w:rFonts w:ascii="Consolas" w:hAnsi="Consolas"/>
          <w:sz w:val="20"/>
          <w:szCs w:val="12"/>
          <w:lang w:val="sv-SE"/>
        </w:rPr>
      </w:pPr>
      <w:r w:rsidRPr="007C48F1">
        <w:rPr>
          <w:rFonts w:ascii="Consolas" w:hAnsi="Consolas"/>
          <w:sz w:val="20"/>
          <w:szCs w:val="12"/>
        </w:rPr>
        <w:t xml:space="preserve">  </w:t>
      </w:r>
      <w:r w:rsidRPr="007C48F1">
        <w:rPr>
          <w:rFonts w:ascii="Consolas" w:hAnsi="Consolas"/>
          <w:sz w:val="20"/>
          <w:szCs w:val="12"/>
          <w:lang w:val="sv-SE"/>
        </w:rPr>
        <w:t>3GPP MCC</w:t>
      </w:r>
    </w:p>
    <w:p w14:paraId="073105B4" w14:textId="77777777" w:rsidR="007138FA" w:rsidRPr="007C48F1" w:rsidRDefault="007138FA" w:rsidP="007138FA">
      <w:pPr>
        <w:pStyle w:val="Heading2"/>
        <w:rPr>
          <w:rFonts w:ascii="Consolas" w:hAnsi="Consolas"/>
          <w:sz w:val="20"/>
          <w:szCs w:val="12"/>
          <w:lang w:val="sv-SE"/>
        </w:rPr>
      </w:pPr>
      <w:r w:rsidRPr="007C48F1">
        <w:rPr>
          <w:rFonts w:ascii="Consolas" w:hAnsi="Consolas"/>
          <w:sz w:val="20"/>
          <w:szCs w:val="12"/>
          <w:lang w:val="sv-SE"/>
        </w:rPr>
        <w:t xml:space="preserve">  andrijana.brekalo@etsi.org / dongwook.kim@etsi.org</w:t>
      </w:r>
    </w:p>
    <w:p w14:paraId="7EB47C37" w14:textId="77777777" w:rsidR="007138FA" w:rsidRPr="007C48F1" w:rsidRDefault="007138FA" w:rsidP="007138FA">
      <w:pPr>
        <w:pStyle w:val="Heading2"/>
        <w:rPr>
          <w:rFonts w:ascii="Consolas" w:hAnsi="Consolas"/>
          <w:sz w:val="20"/>
          <w:szCs w:val="12"/>
          <w:lang w:val="sv-SE"/>
        </w:rPr>
      </w:pPr>
    </w:p>
    <w:p w14:paraId="6D0E422A" w14:textId="77777777" w:rsidR="007138FA" w:rsidRPr="007C48F1" w:rsidRDefault="007138FA" w:rsidP="007138FA">
      <w:pPr>
        <w:pStyle w:val="Heading2"/>
        <w:rPr>
          <w:rFonts w:ascii="Consolas" w:hAnsi="Consolas"/>
          <w:sz w:val="20"/>
          <w:szCs w:val="12"/>
        </w:rPr>
      </w:pPr>
      <w:r w:rsidRPr="007C48F1">
        <w:rPr>
          <w:rFonts w:ascii="Consolas" w:hAnsi="Consolas"/>
          <w:sz w:val="20"/>
          <w:szCs w:val="12"/>
        </w:rPr>
        <w:t>##############################################################################################################################</w:t>
      </w:r>
    </w:p>
    <w:p w14:paraId="570D2C95" w14:textId="77777777" w:rsidR="007138FA" w:rsidRPr="00CE4669" w:rsidRDefault="007138FA" w:rsidP="007138FA">
      <w:pPr>
        <w:pStyle w:val="CRSeparator"/>
      </w:pPr>
      <w:r w:rsidRPr="00CE4669">
        <w:t>==============End of change==============</w:t>
      </w:r>
    </w:p>
    <w:bookmarkEnd w:id="1"/>
    <w:p w14:paraId="68C9CD36" w14:textId="77777777" w:rsidR="001E41F3" w:rsidRDefault="001E41F3">
      <w:pPr>
        <w:rPr>
          <w:noProof/>
        </w:rPr>
      </w:pPr>
    </w:p>
    <w:sectPr w:rsidR="001E41F3" w:rsidSect="000B7FED">
      <w:headerReference w:type="even" r:id="rId12"/>
      <w:headerReference w:type="default" r:id="rId13"/>
      <w:headerReference w:type="first" r:id="rId14"/>
      <w:footnotePr>
        <w:numRestart w:val="eachSect"/>
      </w:footnotePr>
      <w:pgSz w:w="11907" w:h="16840" w:code="9"/>
      <w:pgMar w:top="1418" w:right="1134" w:bottom="1134" w:left="1134" w:header="680" w:footer="567" w:gutter="0"/>
      <w:cols w:space="72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314DB5" w14:textId="77777777" w:rsidR="001C7601" w:rsidRDefault="001C7601">
      <w:r>
        <w:separator/>
      </w:r>
    </w:p>
  </w:endnote>
  <w:endnote w:type="continuationSeparator" w:id="0">
    <w:p w14:paraId="28A948D7" w14:textId="77777777" w:rsidR="001C7601" w:rsidRDefault="001C7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G Times (WN)">
    <w:altName w:val="Arial"/>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LineDraw">
    <w:charset w:val="02"/>
    <w:family w:val="modern"/>
    <w:pitch w:val="fixed"/>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5A3561" w14:textId="77777777" w:rsidR="001C7601" w:rsidRDefault="001C7601">
      <w:r>
        <w:separator/>
      </w:r>
    </w:p>
  </w:footnote>
  <w:footnote w:type="continuationSeparator" w:id="0">
    <w:p w14:paraId="79133D9F" w14:textId="77777777" w:rsidR="001C7601" w:rsidRDefault="001C76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450D00" w14:textId="77777777" w:rsidR="00695808" w:rsidRDefault="00695808">
    <w:r>
      <w:t xml:space="preserve">Page </w:t>
    </w:r>
    <w:r w:rsidR="008040A8">
      <w:fldChar w:fldCharType="begin"/>
    </w:r>
    <w:r w:rsidR="00374DD4">
      <w:instrText>PAGE</w:instrText>
    </w:r>
    <w:r w:rsidR="008040A8">
      <w:fldChar w:fldCharType="separate"/>
    </w:r>
    <w:r>
      <w:rPr>
        <w:noProof/>
      </w:rPr>
      <w:t>1</w:t>
    </w:r>
    <w:r w:rsidR="008040A8">
      <w:rPr>
        <w:noProof/>
      </w:rPr>
      <w:fldChar w:fldCharType="end"/>
    </w:r>
    <w: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BF6C0" w14:textId="77777777" w:rsidR="00695808" w:rsidRDefault="0069580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1DD49" w14:textId="77777777" w:rsidR="00695808" w:rsidRDefault="00695808">
    <w:pPr>
      <w:pStyle w:val="Header"/>
      <w:tabs>
        <w:tab w:val="right" w:pos="9639"/>
      </w:tabs>
    </w:pP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089AFB" w14:textId="77777777" w:rsidR="00695808" w:rsidRDefault="00695808">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uthor">
    <w15:presenceInfo w15:providerId="None" w15:userId="Author"/>
  </w15:person>
  <w15:person w15:author="Tomas Toftgård">
    <w15:presenceInfo w15:providerId="None" w15:userId="Tomas Toftgår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intFractionalCharacterWidth/>
  <w:embedSystemFont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284"/>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E4A"/>
    <w:rsid w:val="00022E4A"/>
    <w:rsid w:val="000321C3"/>
    <w:rsid w:val="00087E52"/>
    <w:rsid w:val="000A6394"/>
    <w:rsid w:val="000B7FED"/>
    <w:rsid w:val="000C038A"/>
    <w:rsid w:val="000C6598"/>
    <w:rsid w:val="000D44B3"/>
    <w:rsid w:val="00145D43"/>
    <w:rsid w:val="001721A9"/>
    <w:rsid w:val="00192C46"/>
    <w:rsid w:val="001A08B3"/>
    <w:rsid w:val="001A7B60"/>
    <w:rsid w:val="001B52F0"/>
    <w:rsid w:val="001B7A65"/>
    <w:rsid w:val="001C7601"/>
    <w:rsid w:val="001E41F3"/>
    <w:rsid w:val="00223BFB"/>
    <w:rsid w:val="0026004D"/>
    <w:rsid w:val="002640DD"/>
    <w:rsid w:val="00275D12"/>
    <w:rsid w:val="00284FEB"/>
    <w:rsid w:val="002860C4"/>
    <w:rsid w:val="002B5741"/>
    <w:rsid w:val="002B74FF"/>
    <w:rsid w:val="002C5B60"/>
    <w:rsid w:val="002E472E"/>
    <w:rsid w:val="00305409"/>
    <w:rsid w:val="00321230"/>
    <w:rsid w:val="003609EF"/>
    <w:rsid w:val="0036231A"/>
    <w:rsid w:val="00374DD4"/>
    <w:rsid w:val="003E1A36"/>
    <w:rsid w:val="00410371"/>
    <w:rsid w:val="004242F1"/>
    <w:rsid w:val="00453F3E"/>
    <w:rsid w:val="004B75B7"/>
    <w:rsid w:val="004E7A11"/>
    <w:rsid w:val="005141D9"/>
    <w:rsid w:val="0051580D"/>
    <w:rsid w:val="00520CA3"/>
    <w:rsid w:val="00547111"/>
    <w:rsid w:val="00592D74"/>
    <w:rsid w:val="005E2C44"/>
    <w:rsid w:val="00621188"/>
    <w:rsid w:val="006257ED"/>
    <w:rsid w:val="00653DE4"/>
    <w:rsid w:val="00665C47"/>
    <w:rsid w:val="00695808"/>
    <w:rsid w:val="006B0AB3"/>
    <w:rsid w:val="006B46FB"/>
    <w:rsid w:val="006E21FB"/>
    <w:rsid w:val="006F7EDC"/>
    <w:rsid w:val="007138FA"/>
    <w:rsid w:val="00792342"/>
    <w:rsid w:val="007977A8"/>
    <w:rsid w:val="007B512A"/>
    <w:rsid w:val="007C2097"/>
    <w:rsid w:val="007D6A07"/>
    <w:rsid w:val="007D6A43"/>
    <w:rsid w:val="007F7259"/>
    <w:rsid w:val="008040A8"/>
    <w:rsid w:val="008279FA"/>
    <w:rsid w:val="008626E7"/>
    <w:rsid w:val="00870EE7"/>
    <w:rsid w:val="008863B9"/>
    <w:rsid w:val="008A45A6"/>
    <w:rsid w:val="008D3CCC"/>
    <w:rsid w:val="008F3789"/>
    <w:rsid w:val="008F686C"/>
    <w:rsid w:val="009148DE"/>
    <w:rsid w:val="009251C7"/>
    <w:rsid w:val="00941E30"/>
    <w:rsid w:val="009777D9"/>
    <w:rsid w:val="00991B88"/>
    <w:rsid w:val="009A5753"/>
    <w:rsid w:val="009A579D"/>
    <w:rsid w:val="009D7F8D"/>
    <w:rsid w:val="009E3297"/>
    <w:rsid w:val="009F734F"/>
    <w:rsid w:val="00A246B6"/>
    <w:rsid w:val="00A47E70"/>
    <w:rsid w:val="00A50CF0"/>
    <w:rsid w:val="00A7671C"/>
    <w:rsid w:val="00AA2CBC"/>
    <w:rsid w:val="00AC5820"/>
    <w:rsid w:val="00AD1CD8"/>
    <w:rsid w:val="00B258BB"/>
    <w:rsid w:val="00B67B97"/>
    <w:rsid w:val="00B9689F"/>
    <w:rsid w:val="00B968C8"/>
    <w:rsid w:val="00BA3EC5"/>
    <w:rsid w:val="00BA51D9"/>
    <w:rsid w:val="00BB5DFC"/>
    <w:rsid w:val="00BD279D"/>
    <w:rsid w:val="00BD6BB8"/>
    <w:rsid w:val="00C55F17"/>
    <w:rsid w:val="00C66BA2"/>
    <w:rsid w:val="00C870F6"/>
    <w:rsid w:val="00C95985"/>
    <w:rsid w:val="00CC5026"/>
    <w:rsid w:val="00CC68D0"/>
    <w:rsid w:val="00D03F9A"/>
    <w:rsid w:val="00D06D51"/>
    <w:rsid w:val="00D24991"/>
    <w:rsid w:val="00D50255"/>
    <w:rsid w:val="00D66520"/>
    <w:rsid w:val="00D80124"/>
    <w:rsid w:val="00D84AE9"/>
    <w:rsid w:val="00DE34CF"/>
    <w:rsid w:val="00E13F3D"/>
    <w:rsid w:val="00E34898"/>
    <w:rsid w:val="00EB09B7"/>
    <w:rsid w:val="00EE7D7C"/>
    <w:rsid w:val="00F25D98"/>
    <w:rsid w:val="00F300FB"/>
    <w:rsid w:val="00F61657"/>
    <w:rsid w:val="00F918C0"/>
    <w:rsid w:val="00FB6386"/>
  </w:rsids>
  <m:mathPr>
    <m:mathFont m:val="Cambria Math"/>
    <m:brkBin m:val="before"/>
    <m:brkBinSub m:val="--"/>
    <m:smallFrac m:val="0"/>
    <m:dispDef/>
    <m:lMargin m:val="0"/>
    <m:rMargin m:val="0"/>
    <m:defJc m:val="centerGroup"/>
    <m:wrapIndent m:val="1440"/>
    <m:intLim m:val="subSup"/>
    <m:naryLim m:val="undOvr"/>
  </m:mathPr>
  <w:themeFontLang w:val="fr-F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4FB0FB"/>
  <w15:docId w15:val="{DA6B0ABC-31E0-45EE-9764-7107243EA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N)" w:eastAsia="Times New Roman" w:hAnsi="CG Times (W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B7FED"/>
    <w:pPr>
      <w:spacing w:after="180"/>
    </w:pPr>
    <w:rPr>
      <w:rFonts w:ascii="Times New Roman" w:hAnsi="Times New Roman"/>
      <w:lang w:val="en-GB" w:eastAsia="en-US"/>
    </w:rPr>
  </w:style>
  <w:style w:type="paragraph" w:styleId="Heading1">
    <w:name w:val="heading 1"/>
    <w:next w:val="Normal"/>
    <w:qFormat/>
    <w:rsid w:val="000B7FED"/>
    <w:pPr>
      <w:keepNext/>
      <w:keepLines/>
      <w:pBdr>
        <w:top w:val="single" w:sz="12" w:space="3" w:color="auto"/>
      </w:pBdr>
      <w:spacing w:before="240" w:after="180"/>
      <w:ind w:left="1134" w:hanging="1134"/>
      <w:outlineLvl w:val="0"/>
    </w:pPr>
    <w:rPr>
      <w:rFonts w:ascii="Arial" w:hAnsi="Arial"/>
      <w:sz w:val="36"/>
      <w:lang w:val="en-GB" w:eastAsia="en-US"/>
    </w:rPr>
  </w:style>
  <w:style w:type="paragraph" w:styleId="Heading2">
    <w:name w:val="heading 2"/>
    <w:basedOn w:val="Heading1"/>
    <w:next w:val="Normal"/>
    <w:qFormat/>
    <w:rsid w:val="000B7FED"/>
    <w:pPr>
      <w:pBdr>
        <w:top w:val="none" w:sz="0" w:space="0" w:color="auto"/>
      </w:pBdr>
      <w:spacing w:before="180"/>
      <w:outlineLvl w:val="1"/>
    </w:pPr>
    <w:rPr>
      <w:sz w:val="32"/>
    </w:rPr>
  </w:style>
  <w:style w:type="paragraph" w:styleId="Heading3">
    <w:name w:val="heading 3"/>
    <w:basedOn w:val="Heading2"/>
    <w:next w:val="Normal"/>
    <w:qFormat/>
    <w:rsid w:val="000B7FED"/>
    <w:pPr>
      <w:spacing w:before="120"/>
      <w:outlineLvl w:val="2"/>
    </w:pPr>
    <w:rPr>
      <w:sz w:val="28"/>
    </w:rPr>
  </w:style>
  <w:style w:type="paragraph" w:styleId="Heading4">
    <w:name w:val="heading 4"/>
    <w:basedOn w:val="Heading3"/>
    <w:next w:val="Normal"/>
    <w:qFormat/>
    <w:rsid w:val="000B7FED"/>
    <w:pPr>
      <w:ind w:left="1418" w:hanging="1418"/>
      <w:outlineLvl w:val="3"/>
    </w:pPr>
    <w:rPr>
      <w:sz w:val="24"/>
    </w:rPr>
  </w:style>
  <w:style w:type="paragraph" w:styleId="Heading5">
    <w:name w:val="heading 5"/>
    <w:basedOn w:val="Heading4"/>
    <w:next w:val="Normal"/>
    <w:qFormat/>
    <w:rsid w:val="000B7FED"/>
    <w:pPr>
      <w:ind w:left="1701" w:hanging="1701"/>
      <w:outlineLvl w:val="4"/>
    </w:pPr>
    <w:rPr>
      <w:sz w:val="22"/>
    </w:rPr>
  </w:style>
  <w:style w:type="paragraph" w:styleId="Heading6">
    <w:name w:val="heading 6"/>
    <w:basedOn w:val="H6"/>
    <w:next w:val="Normal"/>
    <w:qFormat/>
    <w:rsid w:val="000B7FED"/>
    <w:pPr>
      <w:outlineLvl w:val="5"/>
    </w:pPr>
  </w:style>
  <w:style w:type="paragraph" w:styleId="Heading7">
    <w:name w:val="heading 7"/>
    <w:basedOn w:val="H6"/>
    <w:next w:val="Normal"/>
    <w:qFormat/>
    <w:rsid w:val="000B7FED"/>
    <w:pPr>
      <w:outlineLvl w:val="6"/>
    </w:pPr>
  </w:style>
  <w:style w:type="paragraph" w:styleId="Heading8">
    <w:name w:val="heading 8"/>
    <w:basedOn w:val="Heading1"/>
    <w:next w:val="Normal"/>
    <w:qFormat/>
    <w:rsid w:val="000B7FED"/>
    <w:pPr>
      <w:ind w:left="0" w:firstLine="0"/>
      <w:outlineLvl w:val="7"/>
    </w:pPr>
  </w:style>
  <w:style w:type="paragraph" w:styleId="Heading9">
    <w:name w:val="heading 9"/>
    <w:basedOn w:val="Heading8"/>
    <w:next w:val="Normal"/>
    <w:qFormat/>
    <w:rsid w:val="000B7FE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TOC1"/>
    <w:semiHidden/>
    <w:rsid w:val="000B7FED"/>
    <w:pPr>
      <w:spacing w:before="180"/>
      <w:ind w:left="2693" w:hanging="2693"/>
    </w:pPr>
    <w:rPr>
      <w:b/>
    </w:rPr>
  </w:style>
  <w:style w:type="paragraph" w:styleId="TOC1">
    <w:name w:val="toc 1"/>
    <w:semiHidden/>
    <w:rsid w:val="000B7FED"/>
    <w:pPr>
      <w:keepNext/>
      <w:keepLines/>
      <w:widowControl w:val="0"/>
      <w:tabs>
        <w:tab w:val="right" w:leader="dot" w:pos="9639"/>
      </w:tabs>
      <w:spacing w:before="120"/>
      <w:ind w:left="567" w:right="425" w:hanging="567"/>
    </w:pPr>
    <w:rPr>
      <w:rFonts w:ascii="Times New Roman" w:hAnsi="Times New Roman"/>
      <w:noProof/>
      <w:sz w:val="22"/>
      <w:lang w:val="en-GB" w:eastAsia="en-US"/>
    </w:rPr>
  </w:style>
  <w:style w:type="paragraph" w:customStyle="1" w:styleId="ZT">
    <w:name w:val="ZT"/>
    <w:rsid w:val="000B7FED"/>
    <w:pPr>
      <w:framePr w:wrap="notBeside" w:hAnchor="margin" w:yAlign="center"/>
      <w:widowControl w:val="0"/>
      <w:spacing w:line="240" w:lineRule="atLeast"/>
      <w:jc w:val="right"/>
    </w:pPr>
    <w:rPr>
      <w:rFonts w:ascii="Arial" w:hAnsi="Arial"/>
      <w:b/>
      <w:sz w:val="34"/>
      <w:lang w:val="en-GB" w:eastAsia="en-US"/>
    </w:rPr>
  </w:style>
  <w:style w:type="paragraph" w:styleId="TOC5">
    <w:name w:val="toc 5"/>
    <w:basedOn w:val="TOC4"/>
    <w:semiHidden/>
    <w:rsid w:val="000B7FED"/>
    <w:pPr>
      <w:ind w:left="1701" w:hanging="1701"/>
    </w:pPr>
  </w:style>
  <w:style w:type="paragraph" w:styleId="TOC4">
    <w:name w:val="toc 4"/>
    <w:basedOn w:val="TOC3"/>
    <w:semiHidden/>
    <w:rsid w:val="000B7FED"/>
    <w:pPr>
      <w:ind w:left="1418" w:hanging="1418"/>
    </w:pPr>
  </w:style>
  <w:style w:type="paragraph" w:styleId="TOC3">
    <w:name w:val="toc 3"/>
    <w:basedOn w:val="TOC2"/>
    <w:semiHidden/>
    <w:rsid w:val="000B7FED"/>
    <w:pPr>
      <w:ind w:left="1134" w:hanging="1134"/>
    </w:pPr>
  </w:style>
  <w:style w:type="paragraph" w:styleId="TOC2">
    <w:name w:val="toc 2"/>
    <w:basedOn w:val="TOC1"/>
    <w:semiHidden/>
    <w:rsid w:val="000B7FED"/>
    <w:pPr>
      <w:keepNext w:val="0"/>
      <w:spacing w:before="0"/>
      <w:ind w:left="851" w:hanging="851"/>
    </w:pPr>
    <w:rPr>
      <w:sz w:val="20"/>
    </w:rPr>
  </w:style>
  <w:style w:type="paragraph" w:styleId="Index2">
    <w:name w:val="index 2"/>
    <w:basedOn w:val="Index1"/>
    <w:semiHidden/>
    <w:rsid w:val="000B7FED"/>
    <w:pPr>
      <w:ind w:left="284"/>
    </w:pPr>
  </w:style>
  <w:style w:type="paragraph" w:styleId="Index1">
    <w:name w:val="index 1"/>
    <w:basedOn w:val="Normal"/>
    <w:semiHidden/>
    <w:rsid w:val="000B7FED"/>
    <w:pPr>
      <w:keepLines/>
      <w:spacing w:after="0"/>
    </w:pPr>
  </w:style>
  <w:style w:type="paragraph" w:customStyle="1" w:styleId="ZH">
    <w:name w:val="ZH"/>
    <w:rsid w:val="000B7FED"/>
    <w:pPr>
      <w:framePr w:wrap="notBeside" w:vAnchor="page" w:hAnchor="margin" w:xAlign="center" w:y="6805"/>
      <w:widowControl w:val="0"/>
    </w:pPr>
    <w:rPr>
      <w:rFonts w:ascii="Arial" w:hAnsi="Arial"/>
      <w:noProof/>
      <w:lang w:val="en-GB" w:eastAsia="en-US"/>
    </w:rPr>
  </w:style>
  <w:style w:type="paragraph" w:customStyle="1" w:styleId="TT">
    <w:name w:val="TT"/>
    <w:basedOn w:val="Heading1"/>
    <w:next w:val="Normal"/>
    <w:rsid w:val="000B7FED"/>
    <w:pPr>
      <w:outlineLvl w:val="9"/>
    </w:pPr>
  </w:style>
  <w:style w:type="paragraph" w:styleId="ListNumber2">
    <w:name w:val="List Number 2"/>
    <w:basedOn w:val="ListNumber"/>
    <w:rsid w:val="000B7FED"/>
    <w:pPr>
      <w:ind w:left="851"/>
    </w:pPr>
  </w:style>
  <w:style w:type="paragraph" w:styleId="Header">
    <w:name w:val="header"/>
    <w:rsid w:val="000B7FED"/>
    <w:pPr>
      <w:widowControl w:val="0"/>
    </w:pPr>
    <w:rPr>
      <w:rFonts w:ascii="Arial" w:hAnsi="Arial"/>
      <w:b/>
      <w:noProof/>
      <w:sz w:val="18"/>
      <w:lang w:val="en-GB" w:eastAsia="en-US"/>
    </w:rPr>
  </w:style>
  <w:style w:type="character" w:styleId="FootnoteReference">
    <w:name w:val="footnote reference"/>
    <w:semiHidden/>
    <w:rsid w:val="000B7FED"/>
    <w:rPr>
      <w:b/>
      <w:position w:val="6"/>
      <w:sz w:val="16"/>
    </w:rPr>
  </w:style>
  <w:style w:type="paragraph" w:styleId="FootnoteText">
    <w:name w:val="footnote text"/>
    <w:basedOn w:val="Normal"/>
    <w:semiHidden/>
    <w:rsid w:val="000B7FED"/>
    <w:pPr>
      <w:keepLines/>
      <w:spacing w:after="0"/>
      <w:ind w:left="454" w:hanging="454"/>
    </w:pPr>
    <w:rPr>
      <w:sz w:val="16"/>
    </w:rPr>
  </w:style>
  <w:style w:type="paragraph" w:customStyle="1" w:styleId="TAH">
    <w:name w:val="TAH"/>
    <w:basedOn w:val="TAC"/>
    <w:qFormat/>
    <w:rsid w:val="000B7FED"/>
    <w:rPr>
      <w:b/>
    </w:rPr>
  </w:style>
  <w:style w:type="paragraph" w:customStyle="1" w:styleId="TAC">
    <w:name w:val="TAC"/>
    <w:basedOn w:val="TAL"/>
    <w:qFormat/>
    <w:rsid w:val="000B7FED"/>
    <w:pPr>
      <w:jc w:val="center"/>
    </w:pPr>
  </w:style>
  <w:style w:type="paragraph" w:customStyle="1" w:styleId="TF">
    <w:name w:val="TF"/>
    <w:basedOn w:val="TH"/>
    <w:rsid w:val="000B7FED"/>
    <w:pPr>
      <w:keepNext w:val="0"/>
      <w:spacing w:before="0" w:after="240"/>
    </w:pPr>
  </w:style>
  <w:style w:type="paragraph" w:customStyle="1" w:styleId="NO">
    <w:name w:val="NO"/>
    <w:basedOn w:val="Normal"/>
    <w:link w:val="NOChar"/>
    <w:qFormat/>
    <w:rsid w:val="000B7FED"/>
    <w:pPr>
      <w:keepLines/>
      <w:ind w:left="1135" w:hanging="851"/>
    </w:pPr>
  </w:style>
  <w:style w:type="paragraph" w:styleId="TOC9">
    <w:name w:val="toc 9"/>
    <w:basedOn w:val="TOC8"/>
    <w:semiHidden/>
    <w:rsid w:val="000B7FED"/>
    <w:pPr>
      <w:ind w:left="1418" w:hanging="1418"/>
    </w:pPr>
  </w:style>
  <w:style w:type="paragraph" w:customStyle="1" w:styleId="EX">
    <w:name w:val="EX"/>
    <w:basedOn w:val="Normal"/>
    <w:rsid w:val="000B7FED"/>
    <w:pPr>
      <w:keepLines/>
      <w:ind w:left="1702" w:hanging="1418"/>
    </w:pPr>
  </w:style>
  <w:style w:type="paragraph" w:customStyle="1" w:styleId="FP">
    <w:name w:val="FP"/>
    <w:basedOn w:val="Normal"/>
    <w:rsid w:val="000B7FED"/>
    <w:pPr>
      <w:spacing w:after="0"/>
    </w:pPr>
  </w:style>
  <w:style w:type="paragraph" w:customStyle="1" w:styleId="LD">
    <w:name w:val="LD"/>
    <w:rsid w:val="000B7FED"/>
    <w:pPr>
      <w:keepNext/>
      <w:keepLines/>
      <w:spacing w:line="180" w:lineRule="exact"/>
    </w:pPr>
    <w:rPr>
      <w:rFonts w:ascii="MS LineDraw" w:hAnsi="MS LineDraw"/>
      <w:noProof/>
      <w:lang w:val="en-GB" w:eastAsia="en-US"/>
    </w:rPr>
  </w:style>
  <w:style w:type="paragraph" w:customStyle="1" w:styleId="NW">
    <w:name w:val="NW"/>
    <w:basedOn w:val="NO"/>
    <w:rsid w:val="000B7FED"/>
    <w:pPr>
      <w:spacing w:after="0"/>
    </w:pPr>
  </w:style>
  <w:style w:type="paragraph" w:customStyle="1" w:styleId="EW">
    <w:name w:val="EW"/>
    <w:basedOn w:val="EX"/>
    <w:rsid w:val="000B7FED"/>
    <w:pPr>
      <w:spacing w:after="0"/>
    </w:pPr>
  </w:style>
  <w:style w:type="paragraph" w:styleId="TOC6">
    <w:name w:val="toc 6"/>
    <w:basedOn w:val="TOC5"/>
    <w:next w:val="Normal"/>
    <w:semiHidden/>
    <w:rsid w:val="000B7FED"/>
    <w:pPr>
      <w:ind w:left="1985" w:hanging="1985"/>
    </w:pPr>
  </w:style>
  <w:style w:type="paragraph" w:styleId="TOC7">
    <w:name w:val="toc 7"/>
    <w:basedOn w:val="TOC6"/>
    <w:next w:val="Normal"/>
    <w:semiHidden/>
    <w:rsid w:val="000B7FED"/>
    <w:pPr>
      <w:ind w:left="2268" w:hanging="2268"/>
    </w:pPr>
  </w:style>
  <w:style w:type="paragraph" w:styleId="ListBullet2">
    <w:name w:val="List Bullet 2"/>
    <w:basedOn w:val="ListBullet"/>
    <w:rsid w:val="000B7FED"/>
    <w:pPr>
      <w:ind w:left="851"/>
    </w:pPr>
  </w:style>
  <w:style w:type="paragraph" w:styleId="ListBullet3">
    <w:name w:val="List Bullet 3"/>
    <w:basedOn w:val="ListBullet2"/>
    <w:rsid w:val="000B7FED"/>
    <w:pPr>
      <w:ind w:left="1135"/>
    </w:pPr>
  </w:style>
  <w:style w:type="paragraph" w:styleId="ListNumber">
    <w:name w:val="List Number"/>
    <w:basedOn w:val="List"/>
    <w:rsid w:val="000B7FED"/>
  </w:style>
  <w:style w:type="paragraph" w:customStyle="1" w:styleId="EQ">
    <w:name w:val="EQ"/>
    <w:basedOn w:val="Normal"/>
    <w:next w:val="Normal"/>
    <w:rsid w:val="000B7FED"/>
    <w:pPr>
      <w:keepLines/>
      <w:tabs>
        <w:tab w:val="center" w:pos="4536"/>
        <w:tab w:val="right" w:pos="9072"/>
      </w:tabs>
    </w:pPr>
    <w:rPr>
      <w:noProof/>
    </w:rPr>
  </w:style>
  <w:style w:type="paragraph" w:customStyle="1" w:styleId="TH">
    <w:name w:val="TH"/>
    <w:basedOn w:val="Normal"/>
    <w:link w:val="THChar"/>
    <w:qFormat/>
    <w:rsid w:val="000B7FED"/>
    <w:pPr>
      <w:keepNext/>
      <w:keepLines/>
      <w:spacing w:before="60"/>
      <w:jc w:val="center"/>
    </w:pPr>
    <w:rPr>
      <w:rFonts w:ascii="Arial" w:hAnsi="Arial"/>
      <w:b/>
    </w:rPr>
  </w:style>
  <w:style w:type="paragraph" w:customStyle="1" w:styleId="NF">
    <w:name w:val="NF"/>
    <w:basedOn w:val="NO"/>
    <w:rsid w:val="000B7FED"/>
    <w:pPr>
      <w:keepNext/>
      <w:spacing w:after="0"/>
    </w:pPr>
    <w:rPr>
      <w:rFonts w:ascii="Arial" w:hAnsi="Arial"/>
      <w:sz w:val="18"/>
    </w:rPr>
  </w:style>
  <w:style w:type="paragraph" w:customStyle="1" w:styleId="PL">
    <w:name w:val="PL"/>
    <w:rsid w:val="000B7FED"/>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val="en-GB" w:eastAsia="en-US"/>
    </w:rPr>
  </w:style>
  <w:style w:type="paragraph" w:customStyle="1" w:styleId="TAR">
    <w:name w:val="TAR"/>
    <w:basedOn w:val="TAL"/>
    <w:rsid w:val="000B7FED"/>
    <w:pPr>
      <w:jc w:val="right"/>
    </w:pPr>
  </w:style>
  <w:style w:type="paragraph" w:customStyle="1" w:styleId="H6">
    <w:name w:val="H6"/>
    <w:basedOn w:val="Heading5"/>
    <w:next w:val="Normal"/>
    <w:rsid w:val="000B7FED"/>
    <w:pPr>
      <w:ind w:left="1985" w:hanging="1985"/>
      <w:outlineLvl w:val="9"/>
    </w:pPr>
    <w:rPr>
      <w:sz w:val="20"/>
    </w:rPr>
  </w:style>
  <w:style w:type="paragraph" w:customStyle="1" w:styleId="TAN">
    <w:name w:val="TAN"/>
    <w:basedOn w:val="TAL"/>
    <w:rsid w:val="000B7FED"/>
    <w:pPr>
      <w:ind w:left="851" w:hanging="851"/>
    </w:pPr>
  </w:style>
  <w:style w:type="paragraph" w:customStyle="1" w:styleId="TAL">
    <w:name w:val="TAL"/>
    <w:basedOn w:val="Normal"/>
    <w:rsid w:val="000B7FED"/>
    <w:pPr>
      <w:keepNext/>
      <w:keepLines/>
      <w:spacing w:after="0"/>
    </w:pPr>
    <w:rPr>
      <w:rFonts w:ascii="Arial" w:hAnsi="Arial"/>
      <w:sz w:val="18"/>
    </w:rPr>
  </w:style>
  <w:style w:type="paragraph" w:customStyle="1" w:styleId="ZA">
    <w:name w:val="ZA"/>
    <w:rsid w:val="000B7FED"/>
    <w:pPr>
      <w:framePr w:w="10206" w:h="794" w:hRule="exact" w:wrap="notBeside" w:vAnchor="page" w:hAnchor="margin" w:y="1135"/>
      <w:widowControl w:val="0"/>
      <w:pBdr>
        <w:bottom w:val="single" w:sz="12" w:space="1" w:color="auto"/>
      </w:pBdr>
      <w:jc w:val="right"/>
    </w:pPr>
    <w:rPr>
      <w:rFonts w:ascii="Arial" w:hAnsi="Arial"/>
      <w:noProof/>
      <w:sz w:val="40"/>
      <w:lang w:val="en-GB" w:eastAsia="en-US"/>
    </w:rPr>
  </w:style>
  <w:style w:type="paragraph" w:customStyle="1" w:styleId="ZB">
    <w:name w:val="ZB"/>
    <w:rsid w:val="000B7FED"/>
    <w:pPr>
      <w:framePr w:w="10206" w:h="284" w:hRule="exact" w:wrap="notBeside" w:vAnchor="page" w:hAnchor="margin" w:y="1986"/>
      <w:widowControl w:val="0"/>
      <w:ind w:right="28"/>
      <w:jc w:val="right"/>
    </w:pPr>
    <w:rPr>
      <w:rFonts w:ascii="Arial" w:hAnsi="Arial"/>
      <w:i/>
      <w:noProof/>
      <w:lang w:val="en-GB" w:eastAsia="en-US"/>
    </w:rPr>
  </w:style>
  <w:style w:type="paragraph" w:customStyle="1" w:styleId="ZD">
    <w:name w:val="ZD"/>
    <w:rsid w:val="000B7FED"/>
    <w:pPr>
      <w:framePr w:wrap="notBeside" w:vAnchor="page" w:hAnchor="margin" w:y="15764"/>
      <w:widowControl w:val="0"/>
    </w:pPr>
    <w:rPr>
      <w:rFonts w:ascii="Arial" w:hAnsi="Arial"/>
      <w:noProof/>
      <w:sz w:val="32"/>
      <w:lang w:val="en-GB" w:eastAsia="en-US"/>
    </w:rPr>
  </w:style>
  <w:style w:type="paragraph" w:customStyle="1" w:styleId="ZU">
    <w:name w:val="ZU"/>
    <w:rsid w:val="000B7FED"/>
    <w:pPr>
      <w:framePr w:w="10206" w:wrap="notBeside" w:vAnchor="page" w:hAnchor="margin" w:y="6238"/>
      <w:widowControl w:val="0"/>
      <w:pBdr>
        <w:top w:val="single" w:sz="12" w:space="1" w:color="auto"/>
      </w:pBdr>
      <w:jc w:val="right"/>
    </w:pPr>
    <w:rPr>
      <w:rFonts w:ascii="Arial" w:hAnsi="Arial"/>
      <w:noProof/>
      <w:lang w:val="en-GB" w:eastAsia="en-US"/>
    </w:rPr>
  </w:style>
  <w:style w:type="paragraph" w:customStyle="1" w:styleId="ZV">
    <w:name w:val="ZV"/>
    <w:basedOn w:val="ZU"/>
    <w:rsid w:val="000B7FED"/>
    <w:pPr>
      <w:framePr w:wrap="notBeside" w:y="16161"/>
    </w:pPr>
  </w:style>
  <w:style w:type="character" w:customStyle="1" w:styleId="ZGSM">
    <w:name w:val="ZGSM"/>
    <w:rsid w:val="000B7FED"/>
  </w:style>
  <w:style w:type="paragraph" w:styleId="List2">
    <w:name w:val="List 2"/>
    <w:basedOn w:val="List"/>
    <w:rsid w:val="000B7FED"/>
    <w:pPr>
      <w:ind w:left="851"/>
    </w:pPr>
  </w:style>
  <w:style w:type="paragraph" w:customStyle="1" w:styleId="ZG">
    <w:name w:val="ZG"/>
    <w:rsid w:val="000B7FED"/>
    <w:pPr>
      <w:framePr w:wrap="notBeside" w:vAnchor="page" w:hAnchor="margin" w:xAlign="right" w:y="6805"/>
      <w:widowControl w:val="0"/>
      <w:jc w:val="right"/>
    </w:pPr>
    <w:rPr>
      <w:rFonts w:ascii="Arial" w:hAnsi="Arial"/>
      <w:noProof/>
      <w:lang w:val="en-GB" w:eastAsia="en-US"/>
    </w:rPr>
  </w:style>
  <w:style w:type="paragraph" w:styleId="List3">
    <w:name w:val="List 3"/>
    <w:basedOn w:val="List2"/>
    <w:rsid w:val="000B7FED"/>
    <w:pPr>
      <w:ind w:left="1135"/>
    </w:pPr>
  </w:style>
  <w:style w:type="paragraph" w:styleId="List4">
    <w:name w:val="List 4"/>
    <w:basedOn w:val="List3"/>
    <w:rsid w:val="000B7FED"/>
    <w:pPr>
      <w:ind w:left="1418"/>
    </w:pPr>
  </w:style>
  <w:style w:type="paragraph" w:styleId="List5">
    <w:name w:val="List 5"/>
    <w:basedOn w:val="List4"/>
    <w:rsid w:val="000B7FED"/>
    <w:pPr>
      <w:ind w:left="1702"/>
    </w:pPr>
  </w:style>
  <w:style w:type="paragraph" w:customStyle="1" w:styleId="EditorsNote">
    <w:name w:val="Editor's Note"/>
    <w:basedOn w:val="NO"/>
    <w:rsid w:val="000B7FED"/>
    <w:rPr>
      <w:color w:val="FF0000"/>
    </w:rPr>
  </w:style>
  <w:style w:type="paragraph" w:styleId="List">
    <w:name w:val="List"/>
    <w:basedOn w:val="Normal"/>
    <w:rsid w:val="000B7FED"/>
    <w:pPr>
      <w:ind w:left="568" w:hanging="284"/>
    </w:pPr>
  </w:style>
  <w:style w:type="paragraph" w:styleId="ListBullet">
    <w:name w:val="List Bullet"/>
    <w:basedOn w:val="List"/>
    <w:rsid w:val="000B7FED"/>
  </w:style>
  <w:style w:type="paragraph" w:styleId="ListBullet4">
    <w:name w:val="List Bullet 4"/>
    <w:basedOn w:val="ListBullet3"/>
    <w:rsid w:val="000B7FED"/>
    <w:pPr>
      <w:ind w:left="1418"/>
    </w:pPr>
  </w:style>
  <w:style w:type="paragraph" w:styleId="ListBullet5">
    <w:name w:val="List Bullet 5"/>
    <w:basedOn w:val="ListBullet4"/>
    <w:rsid w:val="000B7FED"/>
    <w:pPr>
      <w:ind w:left="1702"/>
    </w:pPr>
  </w:style>
  <w:style w:type="paragraph" w:customStyle="1" w:styleId="B1">
    <w:name w:val="B1"/>
    <w:basedOn w:val="List"/>
    <w:rsid w:val="000B7FED"/>
  </w:style>
  <w:style w:type="paragraph" w:customStyle="1" w:styleId="B2">
    <w:name w:val="B2"/>
    <w:basedOn w:val="List2"/>
    <w:rsid w:val="000B7FED"/>
  </w:style>
  <w:style w:type="paragraph" w:customStyle="1" w:styleId="B3">
    <w:name w:val="B3"/>
    <w:basedOn w:val="List3"/>
    <w:rsid w:val="000B7FED"/>
  </w:style>
  <w:style w:type="paragraph" w:customStyle="1" w:styleId="B4">
    <w:name w:val="B4"/>
    <w:basedOn w:val="List4"/>
    <w:rsid w:val="000B7FED"/>
  </w:style>
  <w:style w:type="paragraph" w:customStyle="1" w:styleId="B5">
    <w:name w:val="B5"/>
    <w:basedOn w:val="List5"/>
    <w:rsid w:val="000B7FED"/>
  </w:style>
  <w:style w:type="paragraph" w:styleId="Footer">
    <w:name w:val="footer"/>
    <w:basedOn w:val="Header"/>
    <w:rsid w:val="000B7FED"/>
    <w:pPr>
      <w:jc w:val="center"/>
    </w:pPr>
    <w:rPr>
      <w:i/>
    </w:rPr>
  </w:style>
  <w:style w:type="paragraph" w:customStyle="1" w:styleId="ZTD">
    <w:name w:val="ZTD"/>
    <w:basedOn w:val="ZB"/>
    <w:rsid w:val="000B7FED"/>
    <w:pPr>
      <w:framePr w:hRule="auto" w:wrap="notBeside" w:y="852"/>
    </w:pPr>
    <w:rPr>
      <w:i w:val="0"/>
      <w:sz w:val="40"/>
    </w:rPr>
  </w:style>
  <w:style w:type="paragraph" w:customStyle="1" w:styleId="CRCoverPage">
    <w:name w:val="CR Cover Page"/>
    <w:rsid w:val="000B7FED"/>
    <w:pPr>
      <w:spacing w:after="120"/>
    </w:pPr>
    <w:rPr>
      <w:rFonts w:ascii="Arial" w:hAnsi="Arial"/>
      <w:lang w:val="en-GB" w:eastAsia="en-US"/>
    </w:rPr>
  </w:style>
  <w:style w:type="paragraph" w:customStyle="1" w:styleId="tdoc-header">
    <w:name w:val="tdoc-header"/>
    <w:rsid w:val="000B7FED"/>
    <w:rPr>
      <w:rFonts w:ascii="Arial" w:hAnsi="Arial"/>
      <w:noProof/>
      <w:sz w:val="24"/>
      <w:lang w:val="en-GB" w:eastAsia="en-US"/>
    </w:rPr>
  </w:style>
  <w:style w:type="character" w:styleId="Hyperlink">
    <w:name w:val="Hyperlink"/>
    <w:rsid w:val="000B7FED"/>
    <w:rPr>
      <w:color w:val="0000FF"/>
      <w:u w:val="single"/>
    </w:rPr>
  </w:style>
  <w:style w:type="character" w:styleId="CommentReference">
    <w:name w:val="annotation reference"/>
    <w:rsid w:val="000B7FED"/>
    <w:rPr>
      <w:sz w:val="16"/>
    </w:rPr>
  </w:style>
  <w:style w:type="paragraph" w:styleId="CommentText">
    <w:name w:val="annotation text"/>
    <w:basedOn w:val="Normal"/>
    <w:semiHidden/>
    <w:rsid w:val="000B7FED"/>
  </w:style>
  <w:style w:type="character" w:styleId="FollowedHyperlink">
    <w:name w:val="FollowedHyperlink"/>
    <w:rsid w:val="000B7FED"/>
    <w:rPr>
      <w:color w:val="800080"/>
      <w:u w:val="single"/>
    </w:rPr>
  </w:style>
  <w:style w:type="paragraph" w:styleId="BalloonText">
    <w:name w:val="Balloon Text"/>
    <w:basedOn w:val="Normal"/>
    <w:semiHidden/>
    <w:rsid w:val="000B7FED"/>
    <w:rPr>
      <w:rFonts w:ascii="Tahoma" w:hAnsi="Tahoma" w:cs="Tahoma"/>
      <w:sz w:val="16"/>
      <w:szCs w:val="16"/>
    </w:rPr>
  </w:style>
  <w:style w:type="paragraph" w:styleId="CommentSubject">
    <w:name w:val="annotation subject"/>
    <w:basedOn w:val="CommentText"/>
    <w:next w:val="CommentText"/>
    <w:semiHidden/>
    <w:rsid w:val="000B7FED"/>
    <w:rPr>
      <w:b/>
      <w:bCs/>
    </w:rPr>
  </w:style>
  <w:style w:type="paragraph" w:styleId="DocumentMap">
    <w:name w:val="Document Map"/>
    <w:basedOn w:val="Normal"/>
    <w:semiHidden/>
    <w:rsid w:val="005E2C44"/>
    <w:pPr>
      <w:shd w:val="clear" w:color="auto" w:fill="000080"/>
    </w:pPr>
    <w:rPr>
      <w:rFonts w:ascii="Tahoma" w:hAnsi="Tahoma" w:cs="Tahoma"/>
    </w:rPr>
  </w:style>
  <w:style w:type="paragraph" w:customStyle="1" w:styleId="CRSeparator">
    <w:name w:val="CR_Separator"/>
    <w:basedOn w:val="Normal"/>
    <w:link w:val="CRSeparatorChar"/>
    <w:rsid w:val="007138FA"/>
    <w:pPr>
      <w:spacing w:after="160" w:line="278" w:lineRule="auto"/>
      <w:jc w:val="center"/>
    </w:pPr>
    <w:rPr>
      <w:rFonts w:asciiTheme="minorHAnsi" w:eastAsiaTheme="minorHAnsi" w:hAnsiTheme="minorHAnsi" w:cstheme="minorBidi"/>
      <w:color w:val="0000FF"/>
      <w:kern w:val="2"/>
      <w:sz w:val="36"/>
      <w:szCs w:val="36"/>
      <w:lang w:val="sv-SE"/>
      <w14:ligatures w14:val="standardContextual"/>
    </w:rPr>
  </w:style>
  <w:style w:type="character" w:customStyle="1" w:styleId="CRSeparatorChar">
    <w:name w:val="CR_Separator Char"/>
    <w:basedOn w:val="DefaultParagraphFont"/>
    <w:link w:val="CRSeparator"/>
    <w:rsid w:val="007138FA"/>
    <w:rPr>
      <w:rFonts w:asciiTheme="minorHAnsi" w:eastAsiaTheme="minorHAnsi" w:hAnsiTheme="minorHAnsi" w:cstheme="minorBidi"/>
      <w:color w:val="0000FF"/>
      <w:kern w:val="2"/>
      <w:sz w:val="36"/>
      <w:szCs w:val="36"/>
      <w:lang w:val="sv-SE" w:eastAsia="en-US"/>
      <w14:ligatures w14:val="standardContextual"/>
    </w:rPr>
  </w:style>
  <w:style w:type="character" w:customStyle="1" w:styleId="THChar">
    <w:name w:val="TH Char"/>
    <w:link w:val="TH"/>
    <w:qFormat/>
    <w:rsid w:val="007138FA"/>
    <w:rPr>
      <w:rFonts w:ascii="Arial" w:hAnsi="Arial"/>
      <w:b/>
      <w:lang w:val="en-GB" w:eastAsia="en-US"/>
    </w:rPr>
  </w:style>
  <w:style w:type="character" w:customStyle="1" w:styleId="NOChar">
    <w:name w:val="NO Char"/>
    <w:link w:val="NO"/>
    <w:qFormat/>
    <w:rsid w:val="007138FA"/>
    <w:rPr>
      <w:rFonts w:ascii="Times New Roman" w:hAnsi="Times New Roman"/>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yperlink" Target="http://www.3gpp.org/3G_Specs/CRs.ht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1.xml"/><Relationship Id="rId16" Type="http://schemas.microsoft.com/office/2011/relationships/people" Target="people.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3gpp.org/ftp/Specs/html-info/21900.htm" TargetMode="External"/><Relationship Id="rId4" Type="http://schemas.openxmlformats.org/officeDocument/2006/relationships/settings" Target="settings.xml"/><Relationship Id="rId9" Type="http://schemas.openxmlformats.org/officeDocument/2006/relationships/hyperlink" Target="http://www.3gpp.org/Change-Requests" TargetMode="Externa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ekaloa\AppData\Roaming\Microsoft\Templates\3gpp_70.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6CC0AA-1B64-400D-A06D-C8F14FB60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6</TotalTime>
  <Pages>6</Pages>
  <Words>1965</Words>
  <Characters>10420</Characters>
  <Application>Microsoft Office Word</Application>
  <DocSecurity>0</DocSecurity>
  <Lines>86</Lines>
  <Paragraphs>24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MTG_TITLE</vt:lpstr>
      <vt:lpstr>MTG_TITLE</vt:lpstr>
    </vt:vector>
  </TitlesOfParts>
  <Company>3GPP Support Team</Company>
  <LinksUpToDate>false</LinksUpToDate>
  <CharactersWithSpaces>12361</CharactersWithSpaces>
  <SharedDoc>false</SharedDoc>
  <HLinks>
    <vt:vector size="18" baseType="variant">
      <vt:variant>
        <vt:i4>2031686</vt:i4>
      </vt:variant>
      <vt:variant>
        <vt:i4>6</vt:i4>
      </vt:variant>
      <vt:variant>
        <vt:i4>0</vt:i4>
      </vt:variant>
      <vt:variant>
        <vt:i4>5</vt:i4>
      </vt:variant>
      <vt:variant>
        <vt:lpwstr>http://www.3gpp.org/ftp/Specs/html-info/21900.htm</vt:lpwstr>
      </vt:variant>
      <vt:variant>
        <vt:lpwstr/>
      </vt:variant>
      <vt:variant>
        <vt:i4>6946916</vt:i4>
      </vt:variant>
      <vt:variant>
        <vt:i4>3</vt:i4>
      </vt:variant>
      <vt:variant>
        <vt:i4>0</vt:i4>
      </vt:variant>
      <vt:variant>
        <vt:i4>5</vt:i4>
      </vt:variant>
      <vt:variant>
        <vt:lpwstr>http://www.3gpp.org/Change-Requests</vt:lpwstr>
      </vt:variant>
      <vt:variant>
        <vt:lpwstr/>
      </vt:variant>
      <vt:variant>
        <vt:i4>786487</vt:i4>
      </vt:variant>
      <vt:variant>
        <vt:i4>0</vt:i4>
      </vt:variant>
      <vt:variant>
        <vt:i4>0</vt:i4>
      </vt:variant>
      <vt:variant>
        <vt:i4>5</vt:i4>
      </vt:variant>
      <vt:variant>
        <vt:lpwstr>http://www.3gpp.org/3G_Specs/CRs.htm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MTG_TITLE</dc:title>
  <dc:subject/>
  <dc:creator>Michael Sanders, John M Meredith</dc:creator>
  <cp:keywords/>
  <cp:lastModifiedBy>Tomas Toftgård</cp:lastModifiedBy>
  <cp:revision>7</cp:revision>
  <cp:lastPrinted>1900-01-01T00:00:00Z</cp:lastPrinted>
  <dcterms:created xsi:type="dcterms:W3CDTF">2023-01-09T13:03:00Z</dcterms:created>
  <dcterms:modified xsi:type="dcterms:W3CDTF">2025-11-20T21:28:00Z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SG/WGRef">
    <vt:lpwstr> &lt;TSG/WG&gt;</vt:lpwstr>
  </property>
  <property fmtid="{D5CDD505-2E9C-101B-9397-08002B2CF9AE}" pid="3" name="MtgSeq">
    <vt:lpwstr> &lt;MTG_SEQ&gt;</vt:lpwstr>
  </property>
  <property fmtid="{D5CDD505-2E9C-101B-9397-08002B2CF9AE}" pid="4" name="Location">
    <vt:lpwstr> &lt;Location&gt;</vt:lpwstr>
  </property>
  <property fmtid="{D5CDD505-2E9C-101B-9397-08002B2CF9AE}" pid="5" name="Country">
    <vt:lpwstr> &lt;Country&gt;</vt:lpwstr>
  </property>
  <property fmtid="{D5CDD505-2E9C-101B-9397-08002B2CF9AE}" pid="6" name="StartDate">
    <vt:lpwstr> &lt;Start_Date&gt;</vt:lpwstr>
  </property>
  <property fmtid="{D5CDD505-2E9C-101B-9397-08002B2CF9AE}" pid="7" name="EndDate">
    <vt:lpwstr>&lt;End_Date&gt;</vt:lpwstr>
  </property>
  <property fmtid="{D5CDD505-2E9C-101B-9397-08002B2CF9AE}" pid="8" name="Tdoc#">
    <vt:lpwstr>&lt;TDoc#&gt;</vt:lpwstr>
  </property>
  <property fmtid="{D5CDD505-2E9C-101B-9397-08002B2CF9AE}" pid="9" name="Spec#">
    <vt:lpwstr>&lt;Spec#&gt;</vt:lpwstr>
  </property>
  <property fmtid="{D5CDD505-2E9C-101B-9397-08002B2CF9AE}" pid="10" name="Cr#">
    <vt:lpwstr>&lt;CR#&gt;</vt:lpwstr>
  </property>
  <property fmtid="{D5CDD505-2E9C-101B-9397-08002B2CF9AE}" pid="11" name="Revision">
    <vt:lpwstr>&lt;Rev#&gt;</vt:lpwstr>
  </property>
  <property fmtid="{D5CDD505-2E9C-101B-9397-08002B2CF9AE}" pid="12" name="Version">
    <vt:lpwstr>&lt;Version#&gt;</vt:lpwstr>
  </property>
  <property fmtid="{D5CDD505-2E9C-101B-9397-08002B2CF9AE}" pid="13" name="SourceIfWg">
    <vt:lpwstr>&lt;Source_if_WG&gt;</vt:lpwstr>
  </property>
  <property fmtid="{D5CDD505-2E9C-101B-9397-08002B2CF9AE}" pid="14" name="SourceIfTsg">
    <vt:lpwstr>&lt;Source_if_TSG&gt;</vt:lpwstr>
  </property>
  <property fmtid="{D5CDD505-2E9C-101B-9397-08002B2CF9AE}" pid="15" name="RelatedWis">
    <vt:lpwstr>&lt;Related_WIs&gt;</vt:lpwstr>
  </property>
  <property fmtid="{D5CDD505-2E9C-101B-9397-08002B2CF9AE}" pid="16" name="Cat">
    <vt:lpwstr>&lt;Cat&gt;</vt:lpwstr>
  </property>
  <property fmtid="{D5CDD505-2E9C-101B-9397-08002B2CF9AE}" pid="17" name="ResDate">
    <vt:lpwstr>&lt;Res_date&gt;</vt:lpwstr>
  </property>
  <property fmtid="{D5CDD505-2E9C-101B-9397-08002B2CF9AE}" pid="18" name="Release">
    <vt:lpwstr>&lt;Release&gt;</vt:lpwstr>
  </property>
  <property fmtid="{D5CDD505-2E9C-101B-9397-08002B2CF9AE}" pid="19" name="CrTitle">
    <vt:lpwstr>&lt;Title&gt;</vt:lpwstr>
  </property>
  <property fmtid="{D5CDD505-2E9C-101B-9397-08002B2CF9AE}" pid="20" name="MtgTitle">
    <vt:lpwstr>&lt;MTG_TITLE&gt;</vt:lpwstr>
  </property>
</Properties>
</file>